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70E2B" w14:textId="77777777" w:rsidR="00C673A2" w:rsidRPr="004D68C7" w:rsidRDefault="00C673A2" w:rsidP="00C673A2">
      <w:pPr>
        <w:rPr>
          <w:sz w:val="20"/>
          <w:szCs w:val="20"/>
        </w:rPr>
      </w:pPr>
      <w:r w:rsidRPr="004D68C7">
        <w:rPr>
          <w:b/>
          <w:noProof/>
        </w:rPr>
        <w:drawing>
          <wp:anchor distT="0" distB="0" distL="114300" distR="114300" simplePos="0" relativeHeight="251666432" behindDoc="0" locked="0" layoutInCell="1" allowOverlap="1" wp14:anchorId="7D941D05" wp14:editId="362A54C9">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rPr>
        <w:drawing>
          <wp:anchor distT="0" distB="0" distL="114300" distR="114300" simplePos="0" relativeHeight="251665408" behindDoc="1" locked="0" layoutInCell="1" allowOverlap="1" wp14:anchorId="11036230" wp14:editId="49DA83A2">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sz w:val="20"/>
          <w:szCs w:val="20"/>
        </w:rPr>
        <w:tab/>
      </w:r>
      <w:r w:rsidRPr="004D68C7">
        <w:rPr>
          <w:sz w:val="20"/>
          <w:szCs w:val="20"/>
        </w:rPr>
        <w:tab/>
      </w:r>
    </w:p>
    <w:p w14:paraId="5CF76581" w14:textId="77777777" w:rsidR="00C673A2" w:rsidRPr="004D68C7" w:rsidRDefault="00C673A2" w:rsidP="00C673A2">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14:paraId="19FDF68F" w14:textId="77777777" w:rsidR="00C673A2" w:rsidRPr="004D68C7" w:rsidRDefault="00C673A2" w:rsidP="00C673A2">
      <w:pPr>
        <w:jc w:val="center"/>
        <w:rPr>
          <w:sz w:val="20"/>
          <w:szCs w:val="20"/>
        </w:rPr>
      </w:pPr>
    </w:p>
    <w:p w14:paraId="3EE8869E" w14:textId="77777777" w:rsidR="00C673A2" w:rsidRPr="004D68C7" w:rsidRDefault="00C673A2" w:rsidP="00C673A2">
      <w:pPr>
        <w:jc w:val="center"/>
        <w:rPr>
          <w:b/>
          <w:sz w:val="20"/>
          <w:szCs w:val="20"/>
        </w:rPr>
      </w:pPr>
    </w:p>
    <w:p w14:paraId="79813DDA" w14:textId="77777777" w:rsidR="00C673A2" w:rsidRPr="004D68C7" w:rsidRDefault="00C673A2" w:rsidP="00C673A2">
      <w:pPr>
        <w:jc w:val="center"/>
        <w:rPr>
          <w:b/>
          <w:sz w:val="20"/>
          <w:szCs w:val="20"/>
        </w:rPr>
      </w:pPr>
    </w:p>
    <w:p w14:paraId="6E2EC7F5" w14:textId="77777777" w:rsidR="00C673A2" w:rsidRPr="004D68C7" w:rsidRDefault="00C673A2" w:rsidP="00C673A2">
      <w:pPr>
        <w:jc w:val="center"/>
        <w:rPr>
          <w:b/>
          <w:sz w:val="20"/>
          <w:szCs w:val="20"/>
        </w:rPr>
      </w:pPr>
    </w:p>
    <w:p w14:paraId="13B9F446" w14:textId="77777777" w:rsidR="00C673A2" w:rsidRPr="004D68C7" w:rsidRDefault="00C673A2" w:rsidP="00C673A2">
      <w:pPr>
        <w:jc w:val="center"/>
        <w:rPr>
          <w:b/>
          <w:sz w:val="20"/>
          <w:szCs w:val="20"/>
        </w:rPr>
      </w:pPr>
    </w:p>
    <w:p w14:paraId="5FDCD50E" w14:textId="77777777"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Európska únia</w:t>
      </w:r>
    </w:p>
    <w:p w14:paraId="35E659B2" w14:textId="77777777"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Európsky fond regionálneho</w:t>
      </w:r>
    </w:p>
    <w:p w14:paraId="610BD2CF" w14:textId="77777777" w:rsidR="00C673A2" w:rsidRPr="00CE5F31" w:rsidRDefault="00C673A2" w:rsidP="00C673A2">
      <w:pPr>
        <w:ind w:right="6802"/>
        <w:jc w:val="center"/>
        <w:rPr>
          <w:rFonts w:ascii="Arial" w:hAnsi="Arial" w:cs="Arial"/>
          <w:sz w:val="20"/>
          <w:szCs w:val="20"/>
        </w:rPr>
      </w:pPr>
      <w:r w:rsidRPr="00CE5F31">
        <w:rPr>
          <w:rFonts w:ascii="Arial" w:hAnsi="Arial" w:cs="Arial"/>
          <w:sz w:val="20"/>
          <w:szCs w:val="20"/>
        </w:rPr>
        <w:t>rozvoja</w:t>
      </w:r>
    </w:p>
    <w:p w14:paraId="1DA3448A" w14:textId="77777777" w:rsidR="00C673A2" w:rsidRPr="004D68C7" w:rsidRDefault="00C673A2" w:rsidP="00C673A2">
      <w:pPr>
        <w:rPr>
          <w:noProof/>
          <w:sz w:val="6"/>
          <w:szCs w:val="20"/>
        </w:rPr>
      </w:pPr>
    </w:p>
    <w:p w14:paraId="1B8926D8" w14:textId="77777777" w:rsidR="00C673A2" w:rsidRPr="004D68C7" w:rsidRDefault="00C673A2" w:rsidP="00C673A2">
      <w:pPr>
        <w:tabs>
          <w:tab w:val="left" w:pos="630"/>
        </w:tabs>
        <w:rPr>
          <w:b/>
          <w:sz w:val="40"/>
          <w:szCs w:val="20"/>
        </w:rPr>
      </w:pPr>
    </w:p>
    <w:p w14:paraId="77A3F598" w14:textId="77777777" w:rsidR="00261D27" w:rsidRPr="009B2559" w:rsidRDefault="00261D27" w:rsidP="00261D27">
      <w:pPr>
        <w:jc w:val="center"/>
        <w:rPr>
          <w:b/>
          <w:sz w:val="20"/>
          <w:szCs w:val="20"/>
        </w:rPr>
      </w:pPr>
    </w:p>
    <w:p w14:paraId="6811D335" w14:textId="77777777" w:rsidR="00261D27" w:rsidRPr="009B2559" w:rsidRDefault="00261D27" w:rsidP="00261D27">
      <w:pPr>
        <w:jc w:val="center"/>
        <w:rPr>
          <w:b/>
          <w:sz w:val="40"/>
          <w:szCs w:val="20"/>
        </w:rPr>
      </w:pPr>
      <w:r w:rsidRPr="009B2559">
        <w:rPr>
          <w:b/>
          <w:sz w:val="40"/>
          <w:szCs w:val="20"/>
        </w:rPr>
        <w:t xml:space="preserve">Metodický pokyn CKO č. </w:t>
      </w:r>
      <w:sdt>
        <w:sdtPr>
          <w:rPr>
            <w:b/>
            <w:sz w:val="40"/>
            <w:szCs w:val="20"/>
          </w:rPr>
          <w:alias w:val="Poradové číslo vzoru"/>
          <w:tag w:val="Poradové číslo vzoru"/>
          <w:id w:val="-1009137634"/>
          <w:placeholder>
            <w:docPart w:val="2A603AD56DE7492E8E71878FEC9B637D"/>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EA5A89">
            <w:rPr>
              <w:b/>
              <w:sz w:val="40"/>
              <w:szCs w:val="20"/>
            </w:rPr>
            <w:t>19</w:t>
          </w:r>
        </w:sdtContent>
      </w:sdt>
    </w:p>
    <w:p w14:paraId="0EE0965D" w14:textId="7B92CA6E" w:rsidR="00261D27" w:rsidRPr="009B2559" w:rsidRDefault="00261D27" w:rsidP="00261D27">
      <w:pPr>
        <w:jc w:val="center"/>
        <w:rPr>
          <w:b/>
          <w:sz w:val="32"/>
          <w:szCs w:val="32"/>
        </w:rPr>
      </w:pPr>
      <w:r w:rsidRPr="009B2559">
        <w:rPr>
          <w:b/>
          <w:sz w:val="32"/>
          <w:szCs w:val="32"/>
        </w:rPr>
        <w:t xml:space="preserve">verzia </w:t>
      </w:r>
      <w:customXmlDelRangeStart w:id="0" w:author="Autor"/>
      <w:sdt>
        <w:sdtPr>
          <w:rPr>
            <w:b/>
            <w:sz w:val="32"/>
            <w:szCs w:val="32"/>
          </w:rPr>
          <w:alias w:val="Poradové číslo vzoru"/>
          <w:tag w:val="Poradové číslo vzoru"/>
          <w:id w:val="1950431866"/>
          <w:placeholder>
            <w:docPart w:val="DC9A4DD9A85740F497AEA00510E07EF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0"/>
          <w:del w:id="1" w:author="Autor">
            <w:r w:rsidR="002C5214">
              <w:rPr>
                <w:b/>
                <w:sz w:val="32"/>
                <w:szCs w:val="32"/>
              </w:rPr>
              <w:delText>2</w:delText>
            </w:r>
          </w:del>
          <w:customXmlDelRangeStart w:id="2" w:author="Autor"/>
        </w:sdtContent>
      </w:sdt>
      <w:customXmlDelRangeEnd w:id="2"/>
      <w:customXmlInsRangeStart w:id="3" w:author="Autor"/>
      <w:sdt>
        <w:sdtPr>
          <w:rPr>
            <w:b/>
            <w:sz w:val="32"/>
            <w:szCs w:val="32"/>
          </w:rPr>
          <w:alias w:val="Poradové číslo vzoru"/>
          <w:tag w:val="Poradové číslo vzoru"/>
          <w:id w:val="-1645188027"/>
          <w:placeholder>
            <w:docPart w:val="563A88BD6E34431D8566A7285002846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3"/>
          <w:ins w:id="4" w:author="Autor">
            <w:r w:rsidR="00EA5A89">
              <w:rPr>
                <w:b/>
                <w:sz w:val="32"/>
                <w:szCs w:val="32"/>
              </w:rPr>
              <w:t>3</w:t>
            </w:r>
          </w:ins>
          <w:customXmlInsRangeStart w:id="5" w:author="Autor"/>
        </w:sdtContent>
      </w:sdt>
      <w:customXmlInsRangeEnd w:id="5"/>
    </w:p>
    <w:p w14:paraId="58F515CC" w14:textId="77777777" w:rsidR="00261D27" w:rsidRPr="009B2559" w:rsidRDefault="00261D27" w:rsidP="00261D27">
      <w:pPr>
        <w:jc w:val="center"/>
        <w:rPr>
          <w:b/>
          <w:sz w:val="20"/>
          <w:szCs w:val="20"/>
        </w:rPr>
      </w:pPr>
    </w:p>
    <w:p w14:paraId="4D520CCC" w14:textId="77777777" w:rsidR="00261D27" w:rsidRPr="009B2559" w:rsidRDefault="00261D27" w:rsidP="00261D27">
      <w:pPr>
        <w:jc w:val="center"/>
        <w:rPr>
          <w:b/>
          <w:sz w:val="20"/>
          <w:szCs w:val="20"/>
        </w:rPr>
      </w:pPr>
    </w:p>
    <w:p w14:paraId="5FC1D835" w14:textId="77777777" w:rsidR="00261D27" w:rsidRPr="009B2559" w:rsidRDefault="00261D27" w:rsidP="00261D27">
      <w:pPr>
        <w:jc w:val="center"/>
        <w:rPr>
          <w:b/>
          <w:sz w:val="28"/>
          <w:szCs w:val="20"/>
        </w:rPr>
      </w:pPr>
      <w:r w:rsidRPr="009B2559">
        <w:rPr>
          <w:b/>
          <w:sz w:val="28"/>
          <w:szCs w:val="20"/>
        </w:rPr>
        <w:t>Programové obdobie 2014 – 2020</w:t>
      </w:r>
    </w:p>
    <w:p w14:paraId="2A904AE3" w14:textId="77777777" w:rsidR="00261D27" w:rsidRPr="009B2559" w:rsidRDefault="00261D27" w:rsidP="00261D27">
      <w:pPr>
        <w:rPr>
          <w:sz w:val="20"/>
          <w:szCs w:val="20"/>
        </w:rPr>
      </w:pPr>
    </w:p>
    <w:tbl>
      <w:tblPr>
        <w:tblW w:w="8964"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268"/>
        <w:gridCol w:w="6696"/>
      </w:tblGrid>
      <w:tr w:rsidR="00261D27" w:rsidRPr="009B2559" w14:paraId="099F75DC" w14:textId="77777777" w:rsidTr="00E72283">
        <w:tc>
          <w:tcPr>
            <w:tcW w:w="2268" w:type="dxa"/>
            <w:shd w:val="clear" w:color="auto" w:fill="8DB3E2"/>
          </w:tcPr>
          <w:p w14:paraId="7C95B3F0" w14:textId="77777777" w:rsidR="00261D27" w:rsidRPr="009B2559" w:rsidRDefault="00261D27" w:rsidP="00E72283">
            <w:pPr>
              <w:rPr>
                <w:b/>
                <w:sz w:val="26"/>
                <w:szCs w:val="26"/>
              </w:rPr>
            </w:pPr>
            <w:r w:rsidRPr="009B2559">
              <w:rPr>
                <w:b/>
                <w:sz w:val="26"/>
                <w:szCs w:val="26"/>
              </w:rPr>
              <w:t>Vec:</w:t>
            </w:r>
          </w:p>
          <w:p w14:paraId="1624F759" w14:textId="77777777" w:rsidR="00261D27" w:rsidRPr="009B2559" w:rsidRDefault="00261D27" w:rsidP="00E72283">
            <w:pPr>
              <w:rPr>
                <w:b/>
                <w:sz w:val="26"/>
                <w:szCs w:val="26"/>
              </w:rPr>
            </w:pPr>
          </w:p>
          <w:p w14:paraId="2331E03C" w14:textId="77777777" w:rsidR="00261D27" w:rsidRPr="009B2559" w:rsidRDefault="00261D27" w:rsidP="00E72283">
            <w:pPr>
              <w:rPr>
                <w:b/>
                <w:sz w:val="26"/>
                <w:szCs w:val="26"/>
              </w:rPr>
            </w:pPr>
          </w:p>
          <w:p w14:paraId="4B741B8A" w14:textId="77777777" w:rsidR="00261D27" w:rsidRPr="009B2559" w:rsidRDefault="00261D27" w:rsidP="00E72283">
            <w:pPr>
              <w:rPr>
                <w:b/>
                <w:sz w:val="26"/>
                <w:szCs w:val="26"/>
              </w:rPr>
            </w:pPr>
          </w:p>
        </w:tc>
        <w:tc>
          <w:tcPr>
            <w:tcW w:w="6696" w:type="dxa"/>
            <w:shd w:val="clear" w:color="auto" w:fill="8DB3E2"/>
          </w:tcPr>
          <w:p w14:paraId="40514A62" w14:textId="77777777" w:rsidR="00261D27" w:rsidRPr="009B2559" w:rsidRDefault="00261D27" w:rsidP="00E72283">
            <w:pPr>
              <w:jc w:val="both"/>
              <w:rPr>
                <w:szCs w:val="20"/>
              </w:rPr>
            </w:pPr>
            <w:r w:rsidRPr="009B2559">
              <w:rPr>
                <w:szCs w:val="20"/>
              </w:rPr>
              <w:t>k zabezpečeniu pohľadávky RO</w:t>
            </w:r>
          </w:p>
        </w:tc>
      </w:tr>
      <w:tr w:rsidR="00261D27" w:rsidRPr="009B2559" w14:paraId="6931A0DB" w14:textId="77777777" w:rsidTr="00E72283">
        <w:tc>
          <w:tcPr>
            <w:tcW w:w="2268" w:type="dxa"/>
            <w:shd w:val="clear" w:color="auto" w:fill="8DB3E2"/>
          </w:tcPr>
          <w:p w14:paraId="45792DBF" w14:textId="77777777" w:rsidR="00261D27" w:rsidRPr="009B2559" w:rsidRDefault="00261D27" w:rsidP="00E72283">
            <w:pPr>
              <w:rPr>
                <w:b/>
                <w:sz w:val="26"/>
                <w:szCs w:val="26"/>
              </w:rPr>
            </w:pPr>
            <w:r w:rsidRPr="009B2559">
              <w:rPr>
                <w:b/>
                <w:sz w:val="26"/>
                <w:szCs w:val="26"/>
              </w:rPr>
              <w:t>Určené pre:</w:t>
            </w:r>
          </w:p>
          <w:p w14:paraId="54DCD466" w14:textId="77777777" w:rsidR="00261D27" w:rsidRPr="009B2559" w:rsidRDefault="00261D27" w:rsidP="00E72283">
            <w:pPr>
              <w:rPr>
                <w:b/>
                <w:sz w:val="26"/>
                <w:szCs w:val="26"/>
              </w:rPr>
            </w:pPr>
          </w:p>
          <w:p w14:paraId="36CD28FE" w14:textId="77777777" w:rsidR="00261D27" w:rsidRPr="009B2559" w:rsidRDefault="00261D27" w:rsidP="00E72283">
            <w:pPr>
              <w:rPr>
                <w:b/>
                <w:sz w:val="26"/>
                <w:szCs w:val="26"/>
              </w:rPr>
            </w:pPr>
          </w:p>
          <w:p w14:paraId="77AA6D3D" w14:textId="77777777" w:rsidR="00261D27" w:rsidRPr="009B2559" w:rsidRDefault="00261D27" w:rsidP="00E72283">
            <w:pPr>
              <w:rPr>
                <w:b/>
                <w:sz w:val="26"/>
                <w:szCs w:val="26"/>
              </w:rPr>
            </w:pPr>
          </w:p>
        </w:tc>
        <w:tc>
          <w:tcPr>
            <w:tcW w:w="6696" w:type="dxa"/>
            <w:shd w:val="clear" w:color="auto" w:fill="8DB3E2"/>
          </w:tcPr>
          <w:p w14:paraId="602DBC9D" w14:textId="77777777" w:rsidR="00261D27" w:rsidRPr="009B2559" w:rsidRDefault="00261D27" w:rsidP="00E72283">
            <w:pPr>
              <w:jc w:val="both"/>
              <w:rPr>
                <w:szCs w:val="20"/>
              </w:rPr>
            </w:pPr>
            <w:r w:rsidRPr="009B2559">
              <w:rPr>
                <w:szCs w:val="20"/>
              </w:rPr>
              <w:t>Riadiace orgány</w:t>
            </w:r>
          </w:p>
          <w:p w14:paraId="55A9ABD3" w14:textId="77777777" w:rsidR="00261D27" w:rsidRPr="009B2559" w:rsidRDefault="00261D27" w:rsidP="00E72283">
            <w:pPr>
              <w:jc w:val="both"/>
              <w:rPr>
                <w:szCs w:val="20"/>
              </w:rPr>
            </w:pPr>
            <w:r w:rsidRPr="009B2559">
              <w:rPr>
                <w:szCs w:val="20"/>
              </w:rPr>
              <w:t>Sprostredkovateľské orgány</w:t>
            </w:r>
          </w:p>
        </w:tc>
      </w:tr>
      <w:tr w:rsidR="00261D27" w:rsidRPr="009B2559" w14:paraId="403D4F36" w14:textId="77777777" w:rsidTr="00E72283">
        <w:tc>
          <w:tcPr>
            <w:tcW w:w="2268" w:type="dxa"/>
            <w:shd w:val="clear" w:color="auto" w:fill="8DB3E2"/>
          </w:tcPr>
          <w:p w14:paraId="2FF4DE48" w14:textId="77777777" w:rsidR="00261D27" w:rsidRPr="009B2559" w:rsidRDefault="00261D27" w:rsidP="00E72283">
            <w:pPr>
              <w:rPr>
                <w:b/>
                <w:sz w:val="26"/>
                <w:szCs w:val="26"/>
              </w:rPr>
            </w:pPr>
            <w:r w:rsidRPr="009B2559">
              <w:rPr>
                <w:b/>
                <w:sz w:val="26"/>
                <w:szCs w:val="26"/>
              </w:rPr>
              <w:t>Na vedomie:</w:t>
            </w:r>
          </w:p>
          <w:p w14:paraId="60003923" w14:textId="77777777" w:rsidR="00261D27" w:rsidRPr="009B2559" w:rsidRDefault="00261D27" w:rsidP="00E72283">
            <w:pPr>
              <w:rPr>
                <w:b/>
                <w:sz w:val="26"/>
                <w:szCs w:val="26"/>
              </w:rPr>
            </w:pPr>
          </w:p>
          <w:p w14:paraId="039CCA69" w14:textId="77777777" w:rsidR="00261D27" w:rsidRPr="009B2559" w:rsidRDefault="00261D27" w:rsidP="00E72283">
            <w:pPr>
              <w:rPr>
                <w:b/>
                <w:sz w:val="26"/>
                <w:szCs w:val="26"/>
              </w:rPr>
            </w:pPr>
          </w:p>
          <w:p w14:paraId="310DD7B1" w14:textId="77777777" w:rsidR="00261D27" w:rsidRPr="009B2559" w:rsidRDefault="00261D27" w:rsidP="00E72283">
            <w:pPr>
              <w:rPr>
                <w:b/>
                <w:sz w:val="26"/>
                <w:szCs w:val="26"/>
              </w:rPr>
            </w:pPr>
          </w:p>
        </w:tc>
        <w:tc>
          <w:tcPr>
            <w:tcW w:w="6696" w:type="dxa"/>
            <w:shd w:val="clear" w:color="auto" w:fill="8DB3E2"/>
          </w:tcPr>
          <w:p w14:paraId="7B1867F4" w14:textId="77777777" w:rsidR="00261D27" w:rsidRPr="009B2559" w:rsidRDefault="00261D27" w:rsidP="00E72283">
            <w:pPr>
              <w:jc w:val="both"/>
              <w:rPr>
                <w:szCs w:val="20"/>
              </w:rPr>
            </w:pPr>
            <w:r w:rsidRPr="009B2559">
              <w:rPr>
                <w:szCs w:val="20"/>
              </w:rPr>
              <w:t>Certifikačný orgán</w:t>
            </w:r>
          </w:p>
          <w:p w14:paraId="725906DB" w14:textId="77777777" w:rsidR="00261D27" w:rsidRPr="009B2559" w:rsidRDefault="00261D27" w:rsidP="00E72283">
            <w:pPr>
              <w:jc w:val="both"/>
              <w:rPr>
                <w:szCs w:val="20"/>
              </w:rPr>
            </w:pPr>
            <w:r w:rsidRPr="009B2559">
              <w:rPr>
                <w:szCs w:val="20"/>
              </w:rPr>
              <w:t>Orgán auditu</w:t>
            </w:r>
          </w:p>
          <w:p w14:paraId="5C68EC47" w14:textId="77777777" w:rsidR="00261D27" w:rsidRPr="009B2559" w:rsidRDefault="00261D27" w:rsidP="00E72283">
            <w:pPr>
              <w:jc w:val="both"/>
              <w:rPr>
                <w:szCs w:val="20"/>
              </w:rPr>
            </w:pPr>
            <w:r w:rsidRPr="009B2559">
              <w:rPr>
                <w:szCs w:val="20"/>
              </w:rPr>
              <w:t>Gestori horizontálnych princípov</w:t>
            </w:r>
          </w:p>
        </w:tc>
      </w:tr>
      <w:tr w:rsidR="00261D27" w:rsidRPr="009B2559" w14:paraId="7368D60C" w14:textId="77777777" w:rsidTr="00E72283">
        <w:tc>
          <w:tcPr>
            <w:tcW w:w="2268" w:type="dxa"/>
            <w:shd w:val="clear" w:color="auto" w:fill="8DB3E2"/>
          </w:tcPr>
          <w:p w14:paraId="0B14A848" w14:textId="77777777" w:rsidR="00261D27" w:rsidRPr="009B2559" w:rsidRDefault="00261D27" w:rsidP="00E72283">
            <w:pPr>
              <w:rPr>
                <w:b/>
                <w:sz w:val="26"/>
                <w:szCs w:val="26"/>
              </w:rPr>
            </w:pPr>
            <w:r w:rsidRPr="009B2559">
              <w:rPr>
                <w:b/>
                <w:sz w:val="26"/>
                <w:szCs w:val="26"/>
              </w:rPr>
              <w:t>Vydáva:</w:t>
            </w:r>
          </w:p>
          <w:p w14:paraId="32888795" w14:textId="77777777" w:rsidR="00261D27" w:rsidRPr="009B2559" w:rsidRDefault="00261D27" w:rsidP="00E72283">
            <w:pPr>
              <w:rPr>
                <w:b/>
                <w:sz w:val="16"/>
                <w:szCs w:val="20"/>
              </w:rPr>
            </w:pPr>
          </w:p>
          <w:p w14:paraId="3AC62629" w14:textId="77777777" w:rsidR="00261D27" w:rsidRPr="009B2559" w:rsidRDefault="00261D27" w:rsidP="00E72283">
            <w:pPr>
              <w:rPr>
                <w:b/>
                <w:sz w:val="16"/>
                <w:szCs w:val="20"/>
              </w:rPr>
            </w:pPr>
          </w:p>
          <w:p w14:paraId="5EB2D43A" w14:textId="77777777" w:rsidR="00261D27" w:rsidRPr="009B2559" w:rsidRDefault="00261D27" w:rsidP="00E72283">
            <w:pPr>
              <w:rPr>
                <w:b/>
                <w:sz w:val="16"/>
                <w:szCs w:val="20"/>
              </w:rPr>
            </w:pPr>
          </w:p>
          <w:p w14:paraId="0D848D0A" w14:textId="77777777" w:rsidR="00261D27" w:rsidRPr="009B2559" w:rsidRDefault="00261D27" w:rsidP="00E72283">
            <w:pPr>
              <w:rPr>
                <w:b/>
                <w:sz w:val="16"/>
                <w:szCs w:val="20"/>
              </w:rPr>
            </w:pPr>
          </w:p>
          <w:p w14:paraId="3123758D" w14:textId="77777777" w:rsidR="00261D27" w:rsidRPr="009B2559" w:rsidRDefault="00261D27" w:rsidP="00E72283">
            <w:pPr>
              <w:rPr>
                <w:b/>
                <w:sz w:val="26"/>
                <w:szCs w:val="26"/>
              </w:rPr>
            </w:pPr>
          </w:p>
        </w:tc>
        <w:tc>
          <w:tcPr>
            <w:tcW w:w="6696" w:type="dxa"/>
            <w:shd w:val="clear" w:color="auto" w:fill="8DB3E2"/>
          </w:tcPr>
          <w:p w14:paraId="38616F8D" w14:textId="77777777" w:rsidR="00261D27" w:rsidRPr="009B2559" w:rsidRDefault="00261D27" w:rsidP="00E72283">
            <w:pPr>
              <w:jc w:val="both"/>
              <w:rPr>
                <w:szCs w:val="20"/>
              </w:rPr>
            </w:pPr>
            <w:r w:rsidRPr="009B2559">
              <w:rPr>
                <w:szCs w:val="20"/>
              </w:rPr>
              <w:t>Centrálny koordinačný orgán</w:t>
            </w:r>
          </w:p>
          <w:p w14:paraId="0D013916" w14:textId="77777777" w:rsidR="00261D27" w:rsidRPr="009B2559" w:rsidRDefault="00261D27" w:rsidP="00E72283">
            <w:pPr>
              <w:jc w:val="both"/>
              <w:rPr>
                <w:szCs w:val="20"/>
              </w:rPr>
            </w:pPr>
            <w:r w:rsidRPr="009B2559">
              <w:rPr>
                <w:szCs w:val="20"/>
              </w:rPr>
              <w:t>Úrad vlády SR</w:t>
            </w:r>
          </w:p>
          <w:p w14:paraId="02F7B1B3" w14:textId="77777777" w:rsidR="00261D27" w:rsidRPr="009B2559" w:rsidRDefault="00261D27" w:rsidP="00E72283">
            <w:pPr>
              <w:jc w:val="both"/>
              <w:rPr>
                <w:szCs w:val="20"/>
              </w:rPr>
            </w:pPr>
            <w:r w:rsidRPr="009B2559">
              <w:rPr>
                <w:szCs w:val="20"/>
              </w:rPr>
              <w:t>v súlade s kapitolou 1.2, ods. 3, písm. b) Systému riadenia európskych štrukturálnych a investičných fondov</w:t>
            </w:r>
          </w:p>
        </w:tc>
      </w:tr>
      <w:tr w:rsidR="00261D27" w:rsidRPr="009B2559" w14:paraId="48CDE0B4" w14:textId="77777777" w:rsidTr="00E72283">
        <w:tc>
          <w:tcPr>
            <w:tcW w:w="2268" w:type="dxa"/>
            <w:shd w:val="clear" w:color="auto" w:fill="8DB3E2"/>
          </w:tcPr>
          <w:p w14:paraId="17E88925" w14:textId="77777777" w:rsidR="00261D27" w:rsidRPr="009B2559" w:rsidRDefault="00261D27" w:rsidP="00E72283">
            <w:pPr>
              <w:rPr>
                <w:b/>
                <w:sz w:val="26"/>
                <w:szCs w:val="26"/>
              </w:rPr>
            </w:pPr>
            <w:r w:rsidRPr="009B2559">
              <w:rPr>
                <w:b/>
                <w:sz w:val="26"/>
                <w:szCs w:val="26"/>
              </w:rPr>
              <w:t>Záväznosť:</w:t>
            </w:r>
          </w:p>
          <w:p w14:paraId="4EE20185" w14:textId="77777777" w:rsidR="00261D27" w:rsidRPr="009B2559" w:rsidRDefault="00261D27" w:rsidP="00E72283">
            <w:pPr>
              <w:rPr>
                <w:b/>
                <w:sz w:val="16"/>
                <w:szCs w:val="16"/>
              </w:rPr>
            </w:pPr>
          </w:p>
          <w:p w14:paraId="4F61242E" w14:textId="77777777" w:rsidR="00261D27" w:rsidRPr="009B2559" w:rsidRDefault="00261D27" w:rsidP="00E72283">
            <w:pPr>
              <w:rPr>
                <w:b/>
                <w:sz w:val="16"/>
                <w:szCs w:val="16"/>
              </w:rPr>
            </w:pPr>
          </w:p>
        </w:tc>
        <w:sdt>
          <w:sdtPr>
            <w:rPr>
              <w:szCs w:val="20"/>
            </w:rPr>
            <w:id w:val="-317648317"/>
            <w:placeholder>
              <w:docPart w:val="DefaultPlaceholder_1082065159"/>
            </w:placeholder>
            <w:comboBox>
              <w:listItem w:value="Vyberte položku."/>
              <w:listItem w:displayText="Metodický pokyn má odporúčací charakter" w:value="Metodický pokyn má odporúčací charakter"/>
            </w:comboBox>
          </w:sdtPr>
          <w:sdtEndPr/>
          <w:sdtContent>
            <w:tc>
              <w:tcPr>
                <w:tcW w:w="6696" w:type="dxa"/>
                <w:shd w:val="clear" w:color="auto" w:fill="8DB3E2"/>
              </w:tcPr>
              <w:p w14:paraId="5CB5E2E2" w14:textId="77777777" w:rsidR="00261D27" w:rsidRPr="009B2559" w:rsidRDefault="00EA5A89" w:rsidP="00E72283">
                <w:pPr>
                  <w:jc w:val="both"/>
                  <w:rPr>
                    <w:szCs w:val="20"/>
                  </w:rPr>
                </w:pPr>
                <w:r>
                  <w:rPr>
                    <w:szCs w:val="20"/>
                  </w:rPr>
                  <w:t>Metodický pokyn má odporúčací charakter</w:t>
                </w:r>
              </w:p>
            </w:tc>
          </w:sdtContent>
        </w:sdt>
      </w:tr>
      <w:tr w:rsidR="00261D27" w:rsidRPr="009B2559" w14:paraId="0393C9B1" w14:textId="77777777" w:rsidTr="00E72283">
        <w:tc>
          <w:tcPr>
            <w:tcW w:w="2268" w:type="dxa"/>
            <w:shd w:val="clear" w:color="auto" w:fill="8DB3E2"/>
          </w:tcPr>
          <w:p w14:paraId="1D3222BF" w14:textId="77777777" w:rsidR="00261D27" w:rsidRPr="009B2559" w:rsidRDefault="00261D27" w:rsidP="00E72283">
            <w:pPr>
              <w:rPr>
                <w:b/>
                <w:sz w:val="26"/>
                <w:szCs w:val="26"/>
              </w:rPr>
            </w:pPr>
            <w:r w:rsidRPr="009B2559">
              <w:rPr>
                <w:b/>
                <w:sz w:val="26"/>
                <w:szCs w:val="26"/>
              </w:rPr>
              <w:t>Počet príloh:</w:t>
            </w:r>
          </w:p>
          <w:p w14:paraId="276BCC8F" w14:textId="77777777" w:rsidR="00261D27" w:rsidRPr="009B2559" w:rsidRDefault="00261D27" w:rsidP="00E72283">
            <w:pPr>
              <w:rPr>
                <w:b/>
              </w:rPr>
            </w:pPr>
          </w:p>
          <w:p w14:paraId="6D935540" w14:textId="77777777" w:rsidR="00261D27" w:rsidRPr="009B2559" w:rsidRDefault="00261D27" w:rsidP="00E72283">
            <w:pPr>
              <w:rPr>
                <w:b/>
              </w:rPr>
            </w:pPr>
          </w:p>
        </w:tc>
        <w:tc>
          <w:tcPr>
            <w:tcW w:w="6696" w:type="dxa"/>
            <w:shd w:val="clear" w:color="auto" w:fill="8DB3E2"/>
          </w:tcPr>
          <w:p w14:paraId="483A6725" w14:textId="77777777" w:rsidR="00261D27" w:rsidRPr="009B2559" w:rsidRDefault="00A41045" w:rsidP="00E72283">
            <w:pPr>
              <w:jc w:val="both"/>
              <w:rPr>
                <w:rStyle w:val="Zstupntext"/>
                <w:rFonts w:eastAsia="Calibri"/>
              </w:rPr>
            </w:pPr>
            <w:sdt>
              <w:sdtPr>
                <w:rPr>
                  <w:color w:val="808080"/>
                </w:rPr>
                <w:alias w:val="Poradové číslo vzoru"/>
                <w:tag w:val="Poradové číslo vzoru"/>
                <w:id w:val="321319884"/>
                <w:placeholder>
                  <w:docPart w:val="2CE9E2B8D25245269684C854AEDF6FA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EA5A89">
                  <w:rPr>
                    <w:color w:val="808080"/>
                  </w:rPr>
                  <w:t>0</w:t>
                </w:r>
              </w:sdtContent>
            </w:sdt>
          </w:p>
        </w:tc>
      </w:tr>
      <w:tr w:rsidR="00261D27" w:rsidRPr="009B2559" w14:paraId="2FF1A7E5" w14:textId="77777777" w:rsidTr="00E72283">
        <w:tc>
          <w:tcPr>
            <w:tcW w:w="2268" w:type="dxa"/>
            <w:shd w:val="clear" w:color="auto" w:fill="8DB3E2"/>
          </w:tcPr>
          <w:p w14:paraId="57AD3735" w14:textId="77777777" w:rsidR="00261D27" w:rsidRPr="009B2559" w:rsidRDefault="00261D27" w:rsidP="00E72283">
            <w:pPr>
              <w:rPr>
                <w:b/>
                <w:sz w:val="26"/>
                <w:szCs w:val="26"/>
              </w:rPr>
            </w:pPr>
            <w:r w:rsidRPr="009B2559">
              <w:rPr>
                <w:b/>
                <w:sz w:val="26"/>
                <w:szCs w:val="26"/>
              </w:rPr>
              <w:t>Dátum vydania:</w:t>
            </w:r>
          </w:p>
          <w:p w14:paraId="2B2BD707" w14:textId="77777777" w:rsidR="00261D27" w:rsidRPr="009B2559" w:rsidRDefault="00261D27" w:rsidP="00E72283">
            <w:pPr>
              <w:rPr>
                <w:b/>
                <w:sz w:val="26"/>
                <w:szCs w:val="26"/>
              </w:rPr>
            </w:pPr>
          </w:p>
          <w:p w14:paraId="4BE4FB2A" w14:textId="77777777" w:rsidR="00261D27" w:rsidRPr="009B2559" w:rsidRDefault="00261D27" w:rsidP="00E72283">
            <w:pPr>
              <w:rPr>
                <w:b/>
                <w:sz w:val="26"/>
                <w:szCs w:val="26"/>
              </w:rPr>
            </w:pPr>
          </w:p>
        </w:tc>
        <w:tc>
          <w:tcPr>
            <w:tcW w:w="6696" w:type="dxa"/>
            <w:shd w:val="clear" w:color="auto" w:fill="8DB3E2"/>
          </w:tcPr>
          <w:p w14:paraId="2A844902" w14:textId="632AF97E" w:rsidR="00261D27" w:rsidRPr="009B2559" w:rsidRDefault="00A41045" w:rsidP="00F678E6">
            <w:pPr>
              <w:jc w:val="both"/>
              <w:rPr>
                <w:szCs w:val="20"/>
              </w:rPr>
            </w:pPr>
            <w:customXmlDelRangeStart w:id="6" w:author="Autor"/>
            <w:sdt>
              <w:sdtPr>
                <w:rPr>
                  <w:szCs w:val="20"/>
                </w:rPr>
                <w:id w:val="117882303"/>
                <w:placeholder>
                  <w:docPart w:val="1AB2266F4DA3451996AB45FE8DC8B06F"/>
                </w:placeholder>
                <w:date w:fullDate="2017-10-31T00:00:00Z">
                  <w:dateFormat w:val="dd.MM.yyyy"/>
                  <w:lid w:val="sk-SK"/>
                  <w:storeMappedDataAs w:val="dateTime"/>
                  <w:calendar w:val="gregorian"/>
                </w:date>
              </w:sdtPr>
              <w:sdtEndPr/>
              <w:sdtContent>
                <w:customXmlDelRangeEnd w:id="6"/>
                <w:del w:id="7" w:author="Autor">
                  <w:r w:rsidR="00CE5F31">
                    <w:rPr>
                      <w:szCs w:val="20"/>
                    </w:rPr>
                    <w:delText>31.10.2017</w:delText>
                  </w:r>
                </w:del>
                <w:customXmlDelRangeStart w:id="8" w:author="Autor"/>
              </w:sdtContent>
            </w:sdt>
            <w:customXmlDelRangeEnd w:id="8"/>
            <w:customXmlInsRangeStart w:id="9" w:author="Autor"/>
            <w:sdt>
              <w:sdtPr>
                <w:rPr>
                  <w:szCs w:val="20"/>
                </w:rPr>
                <w:id w:val="88820667"/>
                <w:placeholder>
                  <w:docPart w:val="6273994ADBE24095ACF72C223F6683AE"/>
                </w:placeholder>
                <w:date w:fullDate="2018-05-09T00:00:00Z">
                  <w:dateFormat w:val="dd.MM.yyyy"/>
                  <w:lid w:val="sk-SK"/>
                  <w:storeMappedDataAs w:val="dateTime"/>
                  <w:calendar w:val="gregorian"/>
                </w:date>
              </w:sdtPr>
              <w:sdtEndPr/>
              <w:sdtContent>
                <w:customXmlInsRangeEnd w:id="9"/>
                <w:r w:rsidR="00EA5A89">
                  <w:rPr>
                    <w:szCs w:val="20"/>
                  </w:rPr>
                  <w:t>09.05.2018</w:t>
                </w:r>
                <w:customXmlInsRangeStart w:id="10" w:author="Autor"/>
              </w:sdtContent>
            </w:sdt>
            <w:customXmlInsRangeEnd w:id="10"/>
          </w:p>
        </w:tc>
      </w:tr>
      <w:tr w:rsidR="00D65F20" w:rsidRPr="009B2559" w14:paraId="4C1177D4" w14:textId="77777777" w:rsidTr="00E72283">
        <w:tc>
          <w:tcPr>
            <w:tcW w:w="2268" w:type="dxa"/>
            <w:shd w:val="clear" w:color="auto" w:fill="8DB3E2"/>
          </w:tcPr>
          <w:p w14:paraId="64C2D1AF" w14:textId="77777777" w:rsidR="00D65F20" w:rsidRPr="009B2559" w:rsidRDefault="00D65F20" w:rsidP="00E72283">
            <w:pPr>
              <w:rPr>
                <w:b/>
                <w:sz w:val="26"/>
                <w:szCs w:val="26"/>
              </w:rPr>
            </w:pPr>
            <w:r w:rsidRPr="009B2559">
              <w:rPr>
                <w:b/>
                <w:sz w:val="26"/>
                <w:szCs w:val="26"/>
              </w:rPr>
              <w:t>Dátum účinnosti:</w:t>
            </w:r>
          </w:p>
          <w:p w14:paraId="20F30A15" w14:textId="77777777" w:rsidR="00D65F20" w:rsidRPr="009B2559" w:rsidRDefault="00D65F20" w:rsidP="00E72283">
            <w:pPr>
              <w:rPr>
                <w:b/>
                <w:sz w:val="26"/>
                <w:szCs w:val="26"/>
              </w:rPr>
            </w:pPr>
          </w:p>
          <w:p w14:paraId="26D68380" w14:textId="77777777" w:rsidR="00D65F20" w:rsidRPr="009B2559" w:rsidRDefault="00D65F20" w:rsidP="00E72283">
            <w:pPr>
              <w:rPr>
                <w:b/>
                <w:sz w:val="26"/>
                <w:szCs w:val="26"/>
              </w:rPr>
            </w:pPr>
          </w:p>
        </w:tc>
        <w:tc>
          <w:tcPr>
            <w:tcW w:w="6696" w:type="dxa"/>
            <w:shd w:val="clear" w:color="auto" w:fill="8DB3E2"/>
          </w:tcPr>
          <w:p w14:paraId="0E7F7E00" w14:textId="37E9AA50" w:rsidR="00D65F20" w:rsidRPr="009836CF" w:rsidRDefault="00A41045" w:rsidP="00F678E6">
            <w:pPr>
              <w:jc w:val="both"/>
              <w:rPr>
                <w:szCs w:val="20"/>
              </w:rPr>
            </w:pPr>
            <w:customXmlDelRangeStart w:id="11" w:author="Autor"/>
            <w:sdt>
              <w:sdtPr>
                <w:rPr>
                  <w:szCs w:val="20"/>
                </w:rPr>
                <w:id w:val="1661723477"/>
                <w:placeholder>
                  <w:docPart w:val="A8A660BE99DB4774AF515E9C87B2D94A"/>
                </w:placeholder>
                <w:date w:fullDate="2017-10-31T00:00:00Z">
                  <w:dateFormat w:val="dd.MM.yyyy"/>
                  <w:lid w:val="sk-SK"/>
                  <w:storeMappedDataAs w:val="dateTime"/>
                  <w:calendar w:val="gregorian"/>
                </w:date>
              </w:sdtPr>
              <w:sdtEndPr/>
              <w:sdtContent>
                <w:customXmlDelRangeEnd w:id="11"/>
                <w:del w:id="12" w:author="Autor">
                  <w:r w:rsidR="00CE5F31">
                    <w:rPr>
                      <w:szCs w:val="20"/>
                    </w:rPr>
                    <w:delText>31.10.2017</w:delText>
                  </w:r>
                </w:del>
                <w:customXmlDelRangeStart w:id="13" w:author="Autor"/>
              </w:sdtContent>
            </w:sdt>
            <w:customXmlDelRangeEnd w:id="13"/>
            <w:customXmlInsRangeStart w:id="14" w:author="Autor"/>
            <w:sdt>
              <w:sdtPr>
                <w:rPr>
                  <w:szCs w:val="20"/>
                </w:rPr>
                <w:id w:val="-1813329615"/>
                <w:placeholder>
                  <w:docPart w:val="FA07650927FB4A348325D40DD13F1BAE"/>
                </w:placeholder>
                <w:date w:fullDate="2018-05-09T00:00:00Z">
                  <w:dateFormat w:val="dd.MM.yyyy"/>
                  <w:lid w:val="sk-SK"/>
                  <w:storeMappedDataAs w:val="dateTime"/>
                  <w:calendar w:val="gregorian"/>
                </w:date>
              </w:sdtPr>
              <w:sdtEndPr/>
              <w:sdtContent>
                <w:customXmlInsRangeEnd w:id="14"/>
                <w:r w:rsidR="00EA5A89">
                  <w:rPr>
                    <w:szCs w:val="20"/>
                  </w:rPr>
                  <w:t>09.05.2018</w:t>
                </w:r>
                <w:customXmlInsRangeStart w:id="15" w:author="Autor"/>
              </w:sdtContent>
            </w:sdt>
            <w:customXmlInsRangeEnd w:id="15"/>
          </w:p>
        </w:tc>
      </w:tr>
      <w:tr w:rsidR="00261D27" w:rsidRPr="009B2559" w14:paraId="0CE60F30" w14:textId="77777777" w:rsidTr="00E72283">
        <w:tc>
          <w:tcPr>
            <w:tcW w:w="2268" w:type="dxa"/>
            <w:shd w:val="clear" w:color="auto" w:fill="8DB3E2"/>
          </w:tcPr>
          <w:p w14:paraId="552ED1D6" w14:textId="77777777" w:rsidR="00261D27" w:rsidRPr="009B2559" w:rsidRDefault="00261D27" w:rsidP="00E72283">
            <w:pPr>
              <w:rPr>
                <w:b/>
                <w:sz w:val="26"/>
                <w:szCs w:val="26"/>
              </w:rPr>
            </w:pPr>
            <w:r w:rsidRPr="009B2559">
              <w:rPr>
                <w:b/>
                <w:sz w:val="26"/>
                <w:szCs w:val="26"/>
              </w:rPr>
              <w:t>Schválil:</w:t>
            </w:r>
          </w:p>
        </w:tc>
        <w:tc>
          <w:tcPr>
            <w:tcW w:w="6696" w:type="dxa"/>
            <w:shd w:val="clear" w:color="auto" w:fill="8DB3E2"/>
          </w:tcPr>
          <w:p w14:paraId="0034E613" w14:textId="77777777" w:rsidR="00BC2F9A" w:rsidRPr="005607DB" w:rsidRDefault="00C673A2" w:rsidP="00BC2F9A">
            <w:pPr>
              <w:jc w:val="both"/>
            </w:pPr>
            <w:r>
              <w:t>JUDr. Denisa Žiláková</w:t>
            </w:r>
          </w:p>
          <w:p w14:paraId="086B0687" w14:textId="77777777" w:rsidR="00261D27" w:rsidRPr="009B2559" w:rsidRDefault="00C673A2" w:rsidP="00E72283">
            <w:pPr>
              <w:jc w:val="both"/>
              <w:rPr>
                <w:szCs w:val="20"/>
              </w:rPr>
            </w:pPr>
            <w:r w:rsidRPr="004D68C7">
              <w:rPr>
                <w:szCs w:val="20"/>
              </w:rPr>
              <w:t>generálna riaditeľka sekcie centrálny koordinačný orgán</w:t>
            </w:r>
            <w:r w:rsidRPr="005607DB" w:rsidDel="00C673A2">
              <w:t xml:space="preserve"> </w:t>
            </w:r>
          </w:p>
        </w:tc>
      </w:tr>
    </w:tbl>
    <w:p w14:paraId="70E15162" w14:textId="77777777" w:rsidR="00261D27" w:rsidRPr="009B2559" w:rsidRDefault="00261D27" w:rsidP="00261D27">
      <w:pPr>
        <w:jc w:val="both"/>
      </w:pPr>
    </w:p>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0EFC0CF3" w14:textId="77777777" w:rsidR="001B6F8E" w:rsidRDefault="001B6F8E" w:rsidP="001B6F8E">
          <w:pPr>
            <w:pStyle w:val="Hlavikaobsahu"/>
          </w:pPr>
          <w:r>
            <w:t>Obsah</w:t>
          </w:r>
        </w:p>
        <w:p w14:paraId="76898BE2" w14:textId="77777777" w:rsidR="001B6F8E" w:rsidRPr="00460F75" w:rsidRDefault="001B6F8E" w:rsidP="001B6F8E"/>
        <w:p w14:paraId="1745344D" w14:textId="77777777" w:rsidR="002968C0" w:rsidRDefault="001B6F8E">
          <w:pPr>
            <w:pStyle w:val="Obsah2"/>
            <w:tabs>
              <w:tab w:val="right" w:leader="dot" w:pos="9062"/>
            </w:tabs>
            <w:rPr>
              <w:del w:id="16" w:author="Autor"/>
              <w:rFonts w:asciiTheme="minorHAnsi" w:eastAsiaTheme="minorEastAsia" w:hAnsiTheme="minorHAnsi" w:cstheme="minorBidi"/>
              <w:noProof/>
              <w:sz w:val="22"/>
              <w:szCs w:val="22"/>
            </w:rPr>
          </w:pPr>
          <w:r>
            <w:fldChar w:fldCharType="begin"/>
          </w:r>
          <w:r>
            <w:instrText xml:space="preserve"> TOC \o "1-5" \h \z \u </w:instrText>
          </w:r>
          <w:r>
            <w:fldChar w:fldCharType="separate"/>
          </w:r>
          <w:del w:id="17" w:author="Autor">
            <w:r w:rsidR="00A41045">
              <w:fldChar w:fldCharType="begin"/>
            </w:r>
            <w:r w:rsidR="00A41045">
              <w:delInstrText xml:space="preserve"> HYPERLINK \l "_Toc497227994" </w:delInstrText>
            </w:r>
            <w:r w:rsidR="00A41045">
              <w:fldChar w:fldCharType="separate"/>
            </w:r>
            <w:r w:rsidR="002968C0" w:rsidRPr="00201CBE">
              <w:rPr>
                <w:rStyle w:val="Hypertextovprepojenie"/>
                <w:rFonts w:eastAsiaTheme="majorEastAsia" w:cstheme="majorBidi"/>
                <w:noProof/>
              </w:rPr>
              <w:delText>Zoznam skratiek</w:delText>
            </w:r>
            <w:r w:rsidR="002968C0">
              <w:rPr>
                <w:noProof/>
                <w:webHidden/>
              </w:rPr>
              <w:tab/>
            </w:r>
            <w:r w:rsidR="002968C0">
              <w:rPr>
                <w:noProof/>
                <w:webHidden/>
              </w:rPr>
              <w:fldChar w:fldCharType="begin"/>
            </w:r>
            <w:r w:rsidR="002968C0">
              <w:rPr>
                <w:noProof/>
                <w:webHidden/>
              </w:rPr>
              <w:delInstrText xml:space="preserve"> PAGEREF _Toc497227994 \h </w:delInstrText>
            </w:r>
            <w:r w:rsidR="002968C0">
              <w:rPr>
                <w:noProof/>
                <w:webHidden/>
              </w:rPr>
            </w:r>
            <w:r w:rsidR="002968C0">
              <w:rPr>
                <w:noProof/>
                <w:webHidden/>
              </w:rPr>
              <w:fldChar w:fldCharType="separate"/>
            </w:r>
            <w:r w:rsidR="002968C0">
              <w:rPr>
                <w:noProof/>
                <w:webHidden/>
              </w:rPr>
              <w:delText>3</w:delText>
            </w:r>
            <w:r w:rsidR="002968C0">
              <w:rPr>
                <w:noProof/>
                <w:webHidden/>
              </w:rPr>
              <w:fldChar w:fldCharType="end"/>
            </w:r>
            <w:r w:rsidR="00A41045">
              <w:rPr>
                <w:noProof/>
              </w:rPr>
              <w:fldChar w:fldCharType="end"/>
            </w:r>
          </w:del>
        </w:p>
        <w:p w14:paraId="54F43BF9" w14:textId="77777777" w:rsidR="002968C0" w:rsidRDefault="00A41045">
          <w:pPr>
            <w:pStyle w:val="Obsah2"/>
            <w:tabs>
              <w:tab w:val="right" w:leader="dot" w:pos="9062"/>
            </w:tabs>
            <w:rPr>
              <w:del w:id="18" w:author="Autor"/>
              <w:rFonts w:asciiTheme="minorHAnsi" w:eastAsiaTheme="minorEastAsia" w:hAnsiTheme="minorHAnsi" w:cstheme="minorBidi"/>
              <w:noProof/>
              <w:sz w:val="22"/>
              <w:szCs w:val="22"/>
            </w:rPr>
          </w:pPr>
          <w:del w:id="19" w:author="Autor">
            <w:r>
              <w:fldChar w:fldCharType="begin"/>
            </w:r>
            <w:r>
              <w:delInstrText xml:space="preserve"> HYPERLINK \l "_Toc497227995" </w:delInstrText>
            </w:r>
            <w:r>
              <w:fldChar w:fldCharType="separate"/>
            </w:r>
            <w:r w:rsidR="002968C0" w:rsidRPr="00201CBE">
              <w:rPr>
                <w:rStyle w:val="Hypertextovprepojenie"/>
                <w:rFonts w:eastAsiaTheme="majorEastAsia" w:cstheme="majorBidi"/>
                <w:noProof/>
              </w:rPr>
              <w:delText>1 Úvod</w:delText>
            </w:r>
            <w:r w:rsidR="002968C0">
              <w:rPr>
                <w:noProof/>
                <w:webHidden/>
              </w:rPr>
              <w:tab/>
            </w:r>
            <w:r w:rsidR="002968C0">
              <w:rPr>
                <w:noProof/>
                <w:webHidden/>
              </w:rPr>
              <w:fldChar w:fldCharType="begin"/>
            </w:r>
            <w:r w:rsidR="002968C0">
              <w:rPr>
                <w:noProof/>
                <w:webHidden/>
              </w:rPr>
              <w:delInstrText xml:space="preserve"> PAGEREF _Toc497227995 \h </w:delInstrText>
            </w:r>
            <w:r w:rsidR="002968C0">
              <w:rPr>
                <w:noProof/>
                <w:webHidden/>
              </w:rPr>
            </w:r>
            <w:r w:rsidR="002968C0">
              <w:rPr>
                <w:noProof/>
                <w:webHidden/>
              </w:rPr>
              <w:fldChar w:fldCharType="separate"/>
            </w:r>
            <w:r w:rsidR="002968C0">
              <w:rPr>
                <w:noProof/>
                <w:webHidden/>
              </w:rPr>
              <w:delText>3</w:delText>
            </w:r>
            <w:r w:rsidR="002968C0">
              <w:rPr>
                <w:noProof/>
                <w:webHidden/>
              </w:rPr>
              <w:fldChar w:fldCharType="end"/>
            </w:r>
            <w:r>
              <w:rPr>
                <w:noProof/>
              </w:rPr>
              <w:fldChar w:fldCharType="end"/>
            </w:r>
          </w:del>
        </w:p>
        <w:p w14:paraId="38AD9CAB" w14:textId="77777777" w:rsidR="002968C0" w:rsidRDefault="00A41045">
          <w:pPr>
            <w:pStyle w:val="Obsah2"/>
            <w:tabs>
              <w:tab w:val="right" w:leader="dot" w:pos="9062"/>
            </w:tabs>
            <w:rPr>
              <w:del w:id="20" w:author="Autor"/>
              <w:rFonts w:asciiTheme="minorHAnsi" w:eastAsiaTheme="minorEastAsia" w:hAnsiTheme="minorHAnsi" w:cstheme="minorBidi"/>
              <w:noProof/>
              <w:sz w:val="22"/>
              <w:szCs w:val="22"/>
            </w:rPr>
          </w:pPr>
          <w:del w:id="21" w:author="Autor">
            <w:r>
              <w:fldChar w:fldCharType="begin"/>
            </w:r>
            <w:r>
              <w:delInstrText xml:space="preserve"> HYPERLINK \l "_Toc497227996" </w:delInstrText>
            </w:r>
            <w:r>
              <w:fldChar w:fldCharType="separate"/>
            </w:r>
            <w:r w:rsidR="002968C0" w:rsidRPr="00201CBE">
              <w:rPr>
                <w:rStyle w:val="Hypertextovprepojenie"/>
                <w:noProof/>
              </w:rPr>
              <w:delText>2 Zabezpečovacie prostriedky</w:delText>
            </w:r>
            <w:r w:rsidR="002968C0">
              <w:rPr>
                <w:noProof/>
                <w:webHidden/>
              </w:rPr>
              <w:tab/>
            </w:r>
            <w:r w:rsidR="002968C0">
              <w:rPr>
                <w:noProof/>
                <w:webHidden/>
              </w:rPr>
              <w:fldChar w:fldCharType="begin"/>
            </w:r>
            <w:r w:rsidR="002968C0">
              <w:rPr>
                <w:noProof/>
                <w:webHidden/>
              </w:rPr>
              <w:delInstrText xml:space="preserve"> PAGEREF _Toc497227996 \h </w:delInstrText>
            </w:r>
            <w:r w:rsidR="002968C0">
              <w:rPr>
                <w:noProof/>
                <w:webHidden/>
              </w:rPr>
            </w:r>
            <w:r w:rsidR="002968C0">
              <w:rPr>
                <w:noProof/>
                <w:webHidden/>
              </w:rPr>
              <w:fldChar w:fldCharType="separate"/>
            </w:r>
            <w:r w:rsidR="002968C0">
              <w:rPr>
                <w:noProof/>
                <w:webHidden/>
              </w:rPr>
              <w:delText>4</w:delText>
            </w:r>
            <w:r w:rsidR="002968C0">
              <w:rPr>
                <w:noProof/>
                <w:webHidden/>
              </w:rPr>
              <w:fldChar w:fldCharType="end"/>
            </w:r>
            <w:r>
              <w:rPr>
                <w:noProof/>
              </w:rPr>
              <w:fldChar w:fldCharType="end"/>
            </w:r>
          </w:del>
        </w:p>
        <w:p w14:paraId="77602475" w14:textId="77777777" w:rsidR="002968C0" w:rsidRDefault="00A41045">
          <w:pPr>
            <w:pStyle w:val="Obsah3"/>
            <w:tabs>
              <w:tab w:val="right" w:leader="dot" w:pos="9062"/>
            </w:tabs>
            <w:rPr>
              <w:del w:id="22" w:author="Autor"/>
              <w:rFonts w:asciiTheme="minorHAnsi" w:eastAsiaTheme="minorEastAsia" w:hAnsiTheme="minorHAnsi" w:cstheme="minorBidi"/>
              <w:noProof/>
              <w:sz w:val="22"/>
              <w:szCs w:val="22"/>
            </w:rPr>
          </w:pPr>
          <w:del w:id="23" w:author="Autor">
            <w:r>
              <w:fldChar w:fldCharType="begin"/>
            </w:r>
            <w:r>
              <w:delInstrText xml:space="preserve"> HYPERLINK \l "_Toc497227997" </w:delInstrText>
            </w:r>
            <w:r>
              <w:fldChar w:fldCharType="separate"/>
            </w:r>
            <w:r w:rsidR="002968C0" w:rsidRPr="00201CBE">
              <w:rPr>
                <w:rStyle w:val="Hypertextovprepojenie"/>
                <w:noProof/>
              </w:rPr>
              <w:delText>2.1 Záložné právo ako hlavný zabezpečovací prostriedok</w:delText>
            </w:r>
            <w:r w:rsidR="002968C0">
              <w:rPr>
                <w:noProof/>
                <w:webHidden/>
              </w:rPr>
              <w:tab/>
            </w:r>
            <w:r w:rsidR="002968C0">
              <w:rPr>
                <w:noProof/>
                <w:webHidden/>
              </w:rPr>
              <w:fldChar w:fldCharType="begin"/>
            </w:r>
            <w:r w:rsidR="002968C0">
              <w:rPr>
                <w:noProof/>
                <w:webHidden/>
              </w:rPr>
              <w:delInstrText xml:space="preserve"> PAGEREF _Toc497227997 \h </w:delInstrText>
            </w:r>
            <w:r w:rsidR="002968C0">
              <w:rPr>
                <w:noProof/>
                <w:webHidden/>
              </w:rPr>
            </w:r>
            <w:r w:rsidR="002968C0">
              <w:rPr>
                <w:noProof/>
                <w:webHidden/>
              </w:rPr>
              <w:fldChar w:fldCharType="separate"/>
            </w:r>
            <w:r w:rsidR="002968C0">
              <w:rPr>
                <w:noProof/>
                <w:webHidden/>
              </w:rPr>
              <w:delText>4</w:delText>
            </w:r>
            <w:r w:rsidR="002968C0">
              <w:rPr>
                <w:noProof/>
                <w:webHidden/>
              </w:rPr>
              <w:fldChar w:fldCharType="end"/>
            </w:r>
            <w:r>
              <w:rPr>
                <w:noProof/>
              </w:rPr>
              <w:fldChar w:fldCharType="end"/>
            </w:r>
          </w:del>
        </w:p>
        <w:p w14:paraId="3E63A2A0" w14:textId="77777777" w:rsidR="002968C0" w:rsidRDefault="00A41045">
          <w:pPr>
            <w:pStyle w:val="Obsah4"/>
            <w:tabs>
              <w:tab w:val="right" w:leader="dot" w:pos="9062"/>
            </w:tabs>
            <w:rPr>
              <w:del w:id="24" w:author="Autor"/>
              <w:rFonts w:asciiTheme="minorHAnsi" w:eastAsiaTheme="minorEastAsia" w:hAnsiTheme="minorHAnsi" w:cstheme="minorBidi"/>
              <w:noProof/>
              <w:sz w:val="22"/>
              <w:szCs w:val="22"/>
            </w:rPr>
          </w:pPr>
          <w:del w:id="25" w:author="Autor">
            <w:r>
              <w:fldChar w:fldCharType="begin"/>
            </w:r>
            <w:r>
              <w:delInstrText xml:space="preserve"> HYPERLINK \l "_Toc497227998" </w:delInstrText>
            </w:r>
            <w:r>
              <w:fldChar w:fldCharType="separate"/>
            </w:r>
            <w:r w:rsidR="002968C0" w:rsidRPr="00201CBE">
              <w:rPr>
                <w:rStyle w:val="Hypertextovprepojenie"/>
                <w:noProof/>
              </w:rPr>
              <w:delText>2.1.1 Zabezpečovaná pohľadávka</w:delText>
            </w:r>
            <w:r w:rsidR="002968C0">
              <w:rPr>
                <w:noProof/>
                <w:webHidden/>
              </w:rPr>
              <w:tab/>
            </w:r>
            <w:r w:rsidR="002968C0">
              <w:rPr>
                <w:noProof/>
                <w:webHidden/>
              </w:rPr>
              <w:fldChar w:fldCharType="begin"/>
            </w:r>
            <w:r w:rsidR="002968C0">
              <w:rPr>
                <w:noProof/>
                <w:webHidden/>
              </w:rPr>
              <w:delInstrText xml:space="preserve"> PAGEREF _Toc497227998 \h </w:delInstrText>
            </w:r>
            <w:r w:rsidR="002968C0">
              <w:rPr>
                <w:noProof/>
                <w:webHidden/>
              </w:rPr>
            </w:r>
            <w:r w:rsidR="002968C0">
              <w:rPr>
                <w:noProof/>
                <w:webHidden/>
              </w:rPr>
              <w:fldChar w:fldCharType="separate"/>
            </w:r>
            <w:r w:rsidR="002968C0">
              <w:rPr>
                <w:noProof/>
                <w:webHidden/>
              </w:rPr>
              <w:delText>4</w:delText>
            </w:r>
            <w:r w:rsidR="002968C0">
              <w:rPr>
                <w:noProof/>
                <w:webHidden/>
              </w:rPr>
              <w:fldChar w:fldCharType="end"/>
            </w:r>
            <w:r>
              <w:rPr>
                <w:noProof/>
              </w:rPr>
              <w:fldChar w:fldCharType="end"/>
            </w:r>
          </w:del>
        </w:p>
        <w:p w14:paraId="0F62B35D" w14:textId="77777777" w:rsidR="002968C0" w:rsidRDefault="00A41045">
          <w:pPr>
            <w:pStyle w:val="Obsah4"/>
            <w:tabs>
              <w:tab w:val="right" w:leader="dot" w:pos="9062"/>
            </w:tabs>
            <w:rPr>
              <w:del w:id="26" w:author="Autor"/>
              <w:rFonts w:asciiTheme="minorHAnsi" w:eastAsiaTheme="minorEastAsia" w:hAnsiTheme="minorHAnsi" w:cstheme="minorBidi"/>
              <w:noProof/>
              <w:sz w:val="22"/>
              <w:szCs w:val="22"/>
            </w:rPr>
          </w:pPr>
          <w:del w:id="27" w:author="Autor">
            <w:r>
              <w:fldChar w:fldCharType="begin"/>
            </w:r>
            <w:r>
              <w:delInstrText xml:space="preserve"> HYPERLINK \l "_Toc497227999" </w:delInstrText>
            </w:r>
            <w:r>
              <w:fldChar w:fldCharType="separate"/>
            </w:r>
            <w:r w:rsidR="002968C0" w:rsidRPr="00201CBE">
              <w:rPr>
                <w:rStyle w:val="Hypertextovprepojenie"/>
                <w:noProof/>
              </w:rPr>
              <w:delText>2.1.2 Záložca</w:delText>
            </w:r>
            <w:r w:rsidR="002968C0">
              <w:rPr>
                <w:noProof/>
                <w:webHidden/>
              </w:rPr>
              <w:tab/>
            </w:r>
            <w:r w:rsidR="002968C0">
              <w:rPr>
                <w:noProof/>
                <w:webHidden/>
              </w:rPr>
              <w:fldChar w:fldCharType="begin"/>
            </w:r>
            <w:r w:rsidR="002968C0">
              <w:rPr>
                <w:noProof/>
                <w:webHidden/>
              </w:rPr>
              <w:delInstrText xml:space="preserve"> PAGEREF _Toc497227999 \h </w:delInstrText>
            </w:r>
            <w:r w:rsidR="002968C0">
              <w:rPr>
                <w:noProof/>
                <w:webHidden/>
              </w:rPr>
            </w:r>
            <w:r w:rsidR="002968C0">
              <w:rPr>
                <w:noProof/>
                <w:webHidden/>
              </w:rPr>
              <w:fldChar w:fldCharType="separate"/>
            </w:r>
            <w:r w:rsidR="002968C0">
              <w:rPr>
                <w:noProof/>
                <w:webHidden/>
              </w:rPr>
              <w:delText>5</w:delText>
            </w:r>
            <w:r w:rsidR="002968C0">
              <w:rPr>
                <w:noProof/>
                <w:webHidden/>
              </w:rPr>
              <w:fldChar w:fldCharType="end"/>
            </w:r>
            <w:r>
              <w:rPr>
                <w:noProof/>
              </w:rPr>
              <w:fldChar w:fldCharType="end"/>
            </w:r>
          </w:del>
        </w:p>
        <w:p w14:paraId="5887A517" w14:textId="77777777" w:rsidR="002968C0" w:rsidRDefault="00A41045">
          <w:pPr>
            <w:pStyle w:val="Obsah4"/>
            <w:tabs>
              <w:tab w:val="right" w:leader="dot" w:pos="9062"/>
            </w:tabs>
            <w:rPr>
              <w:del w:id="28" w:author="Autor"/>
              <w:rFonts w:asciiTheme="minorHAnsi" w:eastAsiaTheme="minorEastAsia" w:hAnsiTheme="minorHAnsi" w:cstheme="minorBidi"/>
              <w:noProof/>
              <w:sz w:val="22"/>
              <w:szCs w:val="22"/>
            </w:rPr>
          </w:pPr>
          <w:del w:id="29" w:author="Autor">
            <w:r>
              <w:fldChar w:fldCharType="begin"/>
            </w:r>
            <w:r>
              <w:delInstrText xml:space="preserve"> HYPERLINK \l "_Toc497228000" </w:delInstrText>
            </w:r>
            <w:r>
              <w:fldChar w:fldCharType="separate"/>
            </w:r>
            <w:r w:rsidR="002968C0" w:rsidRPr="00201CBE">
              <w:rPr>
                <w:rStyle w:val="Hypertextovprepojenie"/>
                <w:noProof/>
              </w:rPr>
              <w:delText>2.1.3 Záloh (predmet záložného práva)</w:delText>
            </w:r>
            <w:r w:rsidR="002968C0">
              <w:rPr>
                <w:noProof/>
                <w:webHidden/>
              </w:rPr>
              <w:tab/>
            </w:r>
            <w:r w:rsidR="002968C0">
              <w:rPr>
                <w:noProof/>
                <w:webHidden/>
              </w:rPr>
              <w:fldChar w:fldCharType="begin"/>
            </w:r>
            <w:r w:rsidR="002968C0">
              <w:rPr>
                <w:noProof/>
                <w:webHidden/>
              </w:rPr>
              <w:delInstrText xml:space="preserve"> PAGEREF _Toc497228000 \h </w:delInstrText>
            </w:r>
            <w:r w:rsidR="002968C0">
              <w:rPr>
                <w:noProof/>
                <w:webHidden/>
              </w:rPr>
            </w:r>
            <w:r w:rsidR="002968C0">
              <w:rPr>
                <w:noProof/>
                <w:webHidden/>
              </w:rPr>
              <w:fldChar w:fldCharType="separate"/>
            </w:r>
            <w:r w:rsidR="002968C0">
              <w:rPr>
                <w:noProof/>
                <w:webHidden/>
              </w:rPr>
              <w:delText>5</w:delText>
            </w:r>
            <w:r w:rsidR="002968C0">
              <w:rPr>
                <w:noProof/>
                <w:webHidden/>
              </w:rPr>
              <w:fldChar w:fldCharType="end"/>
            </w:r>
            <w:r>
              <w:rPr>
                <w:noProof/>
              </w:rPr>
              <w:fldChar w:fldCharType="end"/>
            </w:r>
          </w:del>
        </w:p>
        <w:p w14:paraId="66D546EF" w14:textId="77777777" w:rsidR="002968C0" w:rsidRDefault="00A41045">
          <w:pPr>
            <w:pStyle w:val="Obsah4"/>
            <w:tabs>
              <w:tab w:val="right" w:leader="dot" w:pos="9062"/>
            </w:tabs>
            <w:rPr>
              <w:del w:id="30" w:author="Autor"/>
              <w:rFonts w:asciiTheme="minorHAnsi" w:eastAsiaTheme="minorEastAsia" w:hAnsiTheme="minorHAnsi" w:cstheme="minorBidi"/>
              <w:noProof/>
              <w:sz w:val="22"/>
              <w:szCs w:val="22"/>
            </w:rPr>
          </w:pPr>
          <w:del w:id="31" w:author="Autor">
            <w:r>
              <w:fldChar w:fldCharType="begin"/>
            </w:r>
            <w:r>
              <w:delInstrText xml:space="preserve"> HYPERLINK \l "_Toc497228001" </w:delInstrText>
            </w:r>
            <w:r>
              <w:fldChar w:fldCharType="separate"/>
            </w:r>
            <w:r w:rsidR="002968C0" w:rsidRPr="00201CBE">
              <w:rPr>
                <w:rStyle w:val="Hypertextovprepojenie"/>
                <w:noProof/>
              </w:rPr>
              <w:delText>2.1.4 Postup pri zabezpečení pohľadávky</w:delText>
            </w:r>
            <w:r w:rsidR="002968C0">
              <w:rPr>
                <w:noProof/>
                <w:webHidden/>
              </w:rPr>
              <w:tab/>
            </w:r>
            <w:r w:rsidR="002968C0">
              <w:rPr>
                <w:noProof/>
                <w:webHidden/>
              </w:rPr>
              <w:fldChar w:fldCharType="begin"/>
            </w:r>
            <w:r w:rsidR="002968C0">
              <w:rPr>
                <w:noProof/>
                <w:webHidden/>
              </w:rPr>
              <w:delInstrText xml:space="preserve"> PAGEREF _Toc497228001 \h </w:delInstrText>
            </w:r>
            <w:r w:rsidR="002968C0">
              <w:rPr>
                <w:noProof/>
                <w:webHidden/>
              </w:rPr>
            </w:r>
            <w:r w:rsidR="002968C0">
              <w:rPr>
                <w:noProof/>
                <w:webHidden/>
              </w:rPr>
              <w:fldChar w:fldCharType="separate"/>
            </w:r>
            <w:r w:rsidR="002968C0">
              <w:rPr>
                <w:noProof/>
                <w:webHidden/>
              </w:rPr>
              <w:delText>8</w:delText>
            </w:r>
            <w:r w:rsidR="002968C0">
              <w:rPr>
                <w:noProof/>
                <w:webHidden/>
              </w:rPr>
              <w:fldChar w:fldCharType="end"/>
            </w:r>
            <w:r>
              <w:rPr>
                <w:noProof/>
              </w:rPr>
              <w:fldChar w:fldCharType="end"/>
            </w:r>
          </w:del>
        </w:p>
        <w:p w14:paraId="1F0F2807" w14:textId="77777777" w:rsidR="002968C0" w:rsidRDefault="00A41045">
          <w:pPr>
            <w:pStyle w:val="Obsah4"/>
            <w:tabs>
              <w:tab w:val="right" w:leader="dot" w:pos="9062"/>
            </w:tabs>
            <w:rPr>
              <w:del w:id="32" w:author="Autor"/>
              <w:rFonts w:asciiTheme="minorHAnsi" w:eastAsiaTheme="minorEastAsia" w:hAnsiTheme="minorHAnsi" w:cstheme="minorBidi"/>
              <w:noProof/>
              <w:sz w:val="22"/>
              <w:szCs w:val="22"/>
            </w:rPr>
          </w:pPr>
          <w:del w:id="33" w:author="Autor">
            <w:r>
              <w:fldChar w:fldCharType="begin"/>
            </w:r>
            <w:r>
              <w:delInstrText xml:space="preserve"> HYPERLINK \l "_Toc497228002" </w:delInstrText>
            </w:r>
            <w:r>
              <w:fldChar w:fldCharType="separate"/>
            </w:r>
            <w:r w:rsidR="002968C0" w:rsidRPr="00201CBE">
              <w:rPr>
                <w:rStyle w:val="Hypertextovprepojenie"/>
                <w:noProof/>
              </w:rPr>
              <w:delText>2.1.5 Zriadenie záložného práva</w:delText>
            </w:r>
            <w:r w:rsidR="002968C0">
              <w:rPr>
                <w:noProof/>
                <w:webHidden/>
              </w:rPr>
              <w:tab/>
            </w:r>
            <w:r w:rsidR="002968C0">
              <w:rPr>
                <w:noProof/>
                <w:webHidden/>
              </w:rPr>
              <w:fldChar w:fldCharType="begin"/>
            </w:r>
            <w:r w:rsidR="002968C0">
              <w:rPr>
                <w:noProof/>
                <w:webHidden/>
              </w:rPr>
              <w:delInstrText xml:space="preserve"> PAGEREF _Toc497228002 \h </w:delInstrText>
            </w:r>
            <w:r w:rsidR="002968C0">
              <w:rPr>
                <w:noProof/>
                <w:webHidden/>
              </w:rPr>
            </w:r>
            <w:r w:rsidR="002968C0">
              <w:rPr>
                <w:noProof/>
                <w:webHidden/>
              </w:rPr>
              <w:fldChar w:fldCharType="separate"/>
            </w:r>
            <w:r w:rsidR="002968C0">
              <w:rPr>
                <w:noProof/>
                <w:webHidden/>
              </w:rPr>
              <w:delText>8</w:delText>
            </w:r>
            <w:r w:rsidR="002968C0">
              <w:rPr>
                <w:noProof/>
                <w:webHidden/>
              </w:rPr>
              <w:fldChar w:fldCharType="end"/>
            </w:r>
            <w:r>
              <w:rPr>
                <w:noProof/>
              </w:rPr>
              <w:fldChar w:fldCharType="end"/>
            </w:r>
          </w:del>
        </w:p>
        <w:p w14:paraId="237F48EB" w14:textId="77777777" w:rsidR="002968C0" w:rsidRDefault="00A41045">
          <w:pPr>
            <w:pStyle w:val="Obsah4"/>
            <w:tabs>
              <w:tab w:val="right" w:leader="dot" w:pos="9062"/>
            </w:tabs>
            <w:rPr>
              <w:del w:id="34" w:author="Autor"/>
              <w:rFonts w:asciiTheme="minorHAnsi" w:eastAsiaTheme="minorEastAsia" w:hAnsiTheme="minorHAnsi" w:cstheme="minorBidi"/>
              <w:noProof/>
              <w:sz w:val="22"/>
              <w:szCs w:val="22"/>
            </w:rPr>
          </w:pPr>
          <w:del w:id="35" w:author="Autor">
            <w:r>
              <w:fldChar w:fldCharType="begin"/>
            </w:r>
            <w:r>
              <w:delInstrText xml:space="preserve"> HYPERLINK \l "_Toc497228003" </w:delInstrText>
            </w:r>
            <w:r>
              <w:fldChar w:fldCharType="separate"/>
            </w:r>
            <w:r w:rsidR="002968C0" w:rsidRPr="00201CBE">
              <w:rPr>
                <w:rStyle w:val="Hypertextovprepojenie"/>
                <w:noProof/>
              </w:rPr>
              <w:delText>2.1.6 Vznik záložného práva</w:delText>
            </w:r>
            <w:r w:rsidR="002968C0">
              <w:rPr>
                <w:noProof/>
                <w:webHidden/>
              </w:rPr>
              <w:tab/>
            </w:r>
            <w:r w:rsidR="002968C0">
              <w:rPr>
                <w:noProof/>
                <w:webHidden/>
              </w:rPr>
              <w:fldChar w:fldCharType="begin"/>
            </w:r>
            <w:r w:rsidR="002968C0">
              <w:rPr>
                <w:noProof/>
                <w:webHidden/>
              </w:rPr>
              <w:delInstrText xml:space="preserve"> PAGEREF _Toc497228003 \h </w:delInstrText>
            </w:r>
            <w:r w:rsidR="002968C0">
              <w:rPr>
                <w:noProof/>
                <w:webHidden/>
              </w:rPr>
            </w:r>
            <w:r w:rsidR="002968C0">
              <w:rPr>
                <w:noProof/>
                <w:webHidden/>
              </w:rPr>
              <w:fldChar w:fldCharType="separate"/>
            </w:r>
            <w:r w:rsidR="002968C0">
              <w:rPr>
                <w:noProof/>
                <w:webHidden/>
              </w:rPr>
              <w:delText>9</w:delText>
            </w:r>
            <w:r w:rsidR="002968C0">
              <w:rPr>
                <w:noProof/>
                <w:webHidden/>
              </w:rPr>
              <w:fldChar w:fldCharType="end"/>
            </w:r>
            <w:r>
              <w:rPr>
                <w:noProof/>
              </w:rPr>
              <w:fldChar w:fldCharType="end"/>
            </w:r>
          </w:del>
        </w:p>
        <w:p w14:paraId="651D37EF" w14:textId="77777777" w:rsidR="002968C0" w:rsidRDefault="00A41045">
          <w:pPr>
            <w:pStyle w:val="Obsah4"/>
            <w:tabs>
              <w:tab w:val="right" w:leader="dot" w:pos="9062"/>
            </w:tabs>
            <w:rPr>
              <w:del w:id="36" w:author="Autor"/>
              <w:rFonts w:asciiTheme="minorHAnsi" w:eastAsiaTheme="minorEastAsia" w:hAnsiTheme="minorHAnsi" w:cstheme="minorBidi"/>
              <w:noProof/>
              <w:sz w:val="22"/>
              <w:szCs w:val="22"/>
            </w:rPr>
          </w:pPr>
          <w:del w:id="37" w:author="Autor">
            <w:r>
              <w:fldChar w:fldCharType="begin"/>
            </w:r>
            <w:r>
              <w:delInstrText xml:space="preserve"> HYPERLINK \l "_Toc497228004" </w:delInstrText>
            </w:r>
            <w:r>
              <w:fldChar w:fldCharType="separate"/>
            </w:r>
            <w:r w:rsidR="002968C0" w:rsidRPr="00201CBE">
              <w:rPr>
                <w:rStyle w:val="Hypertextovprepojenie"/>
                <w:noProof/>
              </w:rPr>
              <w:delText>2.1.7 Postup pri výkone  záložného práva</w:delText>
            </w:r>
            <w:r w:rsidR="002968C0">
              <w:rPr>
                <w:noProof/>
                <w:webHidden/>
              </w:rPr>
              <w:tab/>
            </w:r>
            <w:r w:rsidR="002968C0">
              <w:rPr>
                <w:noProof/>
                <w:webHidden/>
              </w:rPr>
              <w:fldChar w:fldCharType="begin"/>
            </w:r>
            <w:r w:rsidR="002968C0">
              <w:rPr>
                <w:noProof/>
                <w:webHidden/>
              </w:rPr>
              <w:delInstrText xml:space="preserve"> PAGEREF _Toc497228004 \h </w:delInstrText>
            </w:r>
            <w:r w:rsidR="002968C0">
              <w:rPr>
                <w:noProof/>
                <w:webHidden/>
              </w:rPr>
            </w:r>
            <w:r w:rsidR="002968C0">
              <w:rPr>
                <w:noProof/>
                <w:webHidden/>
              </w:rPr>
              <w:fldChar w:fldCharType="separate"/>
            </w:r>
            <w:r w:rsidR="002968C0">
              <w:rPr>
                <w:noProof/>
                <w:webHidden/>
              </w:rPr>
              <w:delText>10</w:delText>
            </w:r>
            <w:r w:rsidR="002968C0">
              <w:rPr>
                <w:noProof/>
                <w:webHidden/>
              </w:rPr>
              <w:fldChar w:fldCharType="end"/>
            </w:r>
            <w:r>
              <w:rPr>
                <w:noProof/>
              </w:rPr>
              <w:fldChar w:fldCharType="end"/>
            </w:r>
          </w:del>
        </w:p>
        <w:p w14:paraId="2CF7C07D" w14:textId="77777777" w:rsidR="002968C0" w:rsidRDefault="00A41045">
          <w:pPr>
            <w:pStyle w:val="Obsah4"/>
            <w:tabs>
              <w:tab w:val="right" w:leader="dot" w:pos="9062"/>
            </w:tabs>
            <w:rPr>
              <w:del w:id="38" w:author="Autor"/>
              <w:rFonts w:asciiTheme="minorHAnsi" w:eastAsiaTheme="minorEastAsia" w:hAnsiTheme="minorHAnsi" w:cstheme="minorBidi"/>
              <w:noProof/>
              <w:sz w:val="22"/>
              <w:szCs w:val="22"/>
            </w:rPr>
          </w:pPr>
          <w:del w:id="39" w:author="Autor">
            <w:r>
              <w:fldChar w:fldCharType="begin"/>
            </w:r>
            <w:r>
              <w:delInstrText xml:space="preserve"> HYPERLINK \l "_Toc497228005" </w:delInstrText>
            </w:r>
            <w:r>
              <w:fldChar w:fldCharType="separate"/>
            </w:r>
            <w:r w:rsidR="002968C0" w:rsidRPr="00201CBE">
              <w:rPr>
                <w:rStyle w:val="Hypertextovprepojenie"/>
                <w:noProof/>
              </w:rPr>
              <w:delText>2.1.8 Zákonné obmedzenia pri uplatňovaní záložného práva</w:delText>
            </w:r>
            <w:r w:rsidR="002968C0">
              <w:rPr>
                <w:noProof/>
                <w:webHidden/>
              </w:rPr>
              <w:tab/>
            </w:r>
            <w:r w:rsidR="002968C0">
              <w:rPr>
                <w:noProof/>
                <w:webHidden/>
              </w:rPr>
              <w:fldChar w:fldCharType="begin"/>
            </w:r>
            <w:r w:rsidR="002968C0">
              <w:rPr>
                <w:noProof/>
                <w:webHidden/>
              </w:rPr>
              <w:delInstrText xml:space="preserve"> PAGEREF _Toc497228005 \h </w:delInstrText>
            </w:r>
            <w:r w:rsidR="002968C0">
              <w:rPr>
                <w:noProof/>
                <w:webHidden/>
              </w:rPr>
            </w:r>
            <w:r w:rsidR="002968C0">
              <w:rPr>
                <w:noProof/>
                <w:webHidden/>
              </w:rPr>
              <w:fldChar w:fldCharType="separate"/>
            </w:r>
            <w:r w:rsidR="002968C0">
              <w:rPr>
                <w:noProof/>
                <w:webHidden/>
              </w:rPr>
              <w:delText>12</w:delText>
            </w:r>
            <w:r w:rsidR="002968C0">
              <w:rPr>
                <w:noProof/>
                <w:webHidden/>
              </w:rPr>
              <w:fldChar w:fldCharType="end"/>
            </w:r>
            <w:r>
              <w:rPr>
                <w:noProof/>
              </w:rPr>
              <w:fldChar w:fldCharType="end"/>
            </w:r>
          </w:del>
        </w:p>
        <w:p w14:paraId="37A04E22" w14:textId="77777777" w:rsidR="002968C0" w:rsidRDefault="00A41045">
          <w:pPr>
            <w:pStyle w:val="Obsah4"/>
            <w:tabs>
              <w:tab w:val="right" w:leader="dot" w:pos="9062"/>
            </w:tabs>
            <w:rPr>
              <w:del w:id="40" w:author="Autor"/>
              <w:rFonts w:asciiTheme="minorHAnsi" w:eastAsiaTheme="minorEastAsia" w:hAnsiTheme="minorHAnsi" w:cstheme="minorBidi"/>
              <w:noProof/>
              <w:sz w:val="22"/>
              <w:szCs w:val="22"/>
            </w:rPr>
          </w:pPr>
          <w:del w:id="41" w:author="Autor">
            <w:r>
              <w:fldChar w:fldCharType="begin"/>
            </w:r>
            <w:r>
              <w:delInstrText xml:space="preserve"> HYPERLINK \l "_Toc497228006" </w:delInstrText>
            </w:r>
            <w:r>
              <w:fldChar w:fldCharType="separate"/>
            </w:r>
            <w:r w:rsidR="002968C0" w:rsidRPr="00201CBE">
              <w:rPr>
                <w:rStyle w:val="Hypertextovprepojenie"/>
                <w:noProof/>
              </w:rPr>
              <w:delText>2.1.9 Odporúčané percentá akceptovania z ceny ocenenia predmetu zabezpečenia</w:delText>
            </w:r>
            <w:r w:rsidR="002968C0">
              <w:rPr>
                <w:noProof/>
                <w:webHidden/>
              </w:rPr>
              <w:tab/>
            </w:r>
            <w:r w:rsidR="002968C0">
              <w:rPr>
                <w:noProof/>
                <w:webHidden/>
              </w:rPr>
              <w:fldChar w:fldCharType="begin"/>
            </w:r>
            <w:r w:rsidR="002968C0">
              <w:rPr>
                <w:noProof/>
                <w:webHidden/>
              </w:rPr>
              <w:delInstrText xml:space="preserve"> PAGEREF _Toc497228006 \h </w:delInstrText>
            </w:r>
            <w:r w:rsidR="002968C0">
              <w:rPr>
                <w:noProof/>
                <w:webHidden/>
              </w:rPr>
            </w:r>
            <w:r w:rsidR="002968C0">
              <w:rPr>
                <w:noProof/>
                <w:webHidden/>
              </w:rPr>
              <w:fldChar w:fldCharType="separate"/>
            </w:r>
            <w:r w:rsidR="002968C0">
              <w:rPr>
                <w:noProof/>
                <w:webHidden/>
              </w:rPr>
              <w:delText>12</w:delText>
            </w:r>
            <w:r w:rsidR="002968C0">
              <w:rPr>
                <w:noProof/>
                <w:webHidden/>
              </w:rPr>
              <w:fldChar w:fldCharType="end"/>
            </w:r>
            <w:r>
              <w:rPr>
                <w:noProof/>
              </w:rPr>
              <w:fldChar w:fldCharType="end"/>
            </w:r>
          </w:del>
        </w:p>
        <w:p w14:paraId="1BE23636" w14:textId="77777777" w:rsidR="002968C0" w:rsidRDefault="00A41045">
          <w:pPr>
            <w:pStyle w:val="Obsah4"/>
            <w:tabs>
              <w:tab w:val="right" w:leader="dot" w:pos="9062"/>
            </w:tabs>
            <w:rPr>
              <w:del w:id="42" w:author="Autor"/>
              <w:rFonts w:asciiTheme="minorHAnsi" w:eastAsiaTheme="minorEastAsia" w:hAnsiTheme="minorHAnsi" w:cstheme="minorBidi"/>
              <w:noProof/>
              <w:sz w:val="22"/>
              <w:szCs w:val="22"/>
            </w:rPr>
          </w:pPr>
          <w:del w:id="43" w:author="Autor">
            <w:r>
              <w:fldChar w:fldCharType="begin"/>
            </w:r>
            <w:r>
              <w:delInstrText xml:space="preserve"> HYPERLINK \l "_Toc497228007" </w:delInstrText>
            </w:r>
            <w:r>
              <w:fldChar w:fldCharType="separate"/>
            </w:r>
            <w:r w:rsidR="002968C0" w:rsidRPr="00201CBE">
              <w:rPr>
                <w:rStyle w:val="Hypertextovprepojenie"/>
                <w:noProof/>
              </w:rPr>
              <w:delText>2.1.10 Záložné právo v prípade súbežného zakladania predmetu projektu v prospech financujúcej banky alebo financujúcej inštitúcie</w:delText>
            </w:r>
            <w:r w:rsidR="002968C0">
              <w:rPr>
                <w:noProof/>
                <w:webHidden/>
              </w:rPr>
              <w:tab/>
            </w:r>
            <w:r w:rsidR="002968C0">
              <w:rPr>
                <w:noProof/>
                <w:webHidden/>
              </w:rPr>
              <w:fldChar w:fldCharType="begin"/>
            </w:r>
            <w:r w:rsidR="002968C0">
              <w:rPr>
                <w:noProof/>
                <w:webHidden/>
              </w:rPr>
              <w:delInstrText xml:space="preserve"> PAGEREF _Toc497228007 \h </w:delInstrText>
            </w:r>
            <w:r w:rsidR="002968C0">
              <w:rPr>
                <w:noProof/>
                <w:webHidden/>
              </w:rPr>
            </w:r>
            <w:r w:rsidR="002968C0">
              <w:rPr>
                <w:noProof/>
                <w:webHidden/>
              </w:rPr>
              <w:fldChar w:fldCharType="separate"/>
            </w:r>
            <w:r w:rsidR="002968C0">
              <w:rPr>
                <w:noProof/>
                <w:webHidden/>
              </w:rPr>
              <w:delText>14</w:delText>
            </w:r>
            <w:r w:rsidR="002968C0">
              <w:rPr>
                <w:noProof/>
                <w:webHidden/>
              </w:rPr>
              <w:fldChar w:fldCharType="end"/>
            </w:r>
            <w:r>
              <w:rPr>
                <w:noProof/>
              </w:rPr>
              <w:fldChar w:fldCharType="end"/>
            </w:r>
          </w:del>
        </w:p>
        <w:p w14:paraId="50467083" w14:textId="77777777" w:rsidR="002968C0" w:rsidRDefault="00A41045">
          <w:pPr>
            <w:pStyle w:val="Obsah3"/>
            <w:tabs>
              <w:tab w:val="right" w:leader="dot" w:pos="9062"/>
            </w:tabs>
            <w:rPr>
              <w:del w:id="44" w:author="Autor"/>
              <w:rFonts w:asciiTheme="minorHAnsi" w:eastAsiaTheme="minorEastAsia" w:hAnsiTheme="minorHAnsi" w:cstheme="minorBidi"/>
              <w:noProof/>
              <w:sz w:val="22"/>
              <w:szCs w:val="22"/>
            </w:rPr>
          </w:pPr>
          <w:del w:id="45" w:author="Autor">
            <w:r>
              <w:fldChar w:fldCharType="begin"/>
            </w:r>
            <w:r>
              <w:delInstrText xml:space="preserve"> HYPERLINK \l "_Toc497228008" </w:delInstrText>
            </w:r>
            <w:r>
              <w:fldChar w:fldCharType="separate"/>
            </w:r>
            <w:r w:rsidR="002968C0" w:rsidRPr="00201CBE">
              <w:rPr>
                <w:rStyle w:val="Hypertextovprepojenie"/>
                <w:noProof/>
              </w:rPr>
              <w:delText>2.2 Ostatné druhy zabezpečovacích prostriedkov</w:delText>
            </w:r>
            <w:r w:rsidR="002968C0">
              <w:rPr>
                <w:noProof/>
                <w:webHidden/>
              </w:rPr>
              <w:tab/>
            </w:r>
            <w:r w:rsidR="002968C0">
              <w:rPr>
                <w:noProof/>
                <w:webHidden/>
              </w:rPr>
              <w:fldChar w:fldCharType="begin"/>
            </w:r>
            <w:r w:rsidR="002968C0">
              <w:rPr>
                <w:noProof/>
                <w:webHidden/>
              </w:rPr>
              <w:delInstrText xml:space="preserve"> PAGEREF _Toc497228008 \h </w:delInstrText>
            </w:r>
            <w:r w:rsidR="002968C0">
              <w:rPr>
                <w:noProof/>
                <w:webHidden/>
              </w:rPr>
            </w:r>
            <w:r w:rsidR="002968C0">
              <w:rPr>
                <w:noProof/>
                <w:webHidden/>
              </w:rPr>
              <w:fldChar w:fldCharType="separate"/>
            </w:r>
            <w:r w:rsidR="002968C0">
              <w:rPr>
                <w:noProof/>
                <w:webHidden/>
              </w:rPr>
              <w:delText>14</w:delText>
            </w:r>
            <w:r w:rsidR="002968C0">
              <w:rPr>
                <w:noProof/>
                <w:webHidden/>
              </w:rPr>
              <w:fldChar w:fldCharType="end"/>
            </w:r>
            <w:r>
              <w:rPr>
                <w:noProof/>
              </w:rPr>
              <w:fldChar w:fldCharType="end"/>
            </w:r>
          </w:del>
        </w:p>
        <w:p w14:paraId="39572297" w14:textId="77777777" w:rsidR="002968C0" w:rsidRDefault="00A41045">
          <w:pPr>
            <w:pStyle w:val="Obsah4"/>
            <w:tabs>
              <w:tab w:val="right" w:leader="dot" w:pos="9062"/>
            </w:tabs>
            <w:rPr>
              <w:del w:id="46" w:author="Autor"/>
              <w:rFonts w:asciiTheme="minorHAnsi" w:eastAsiaTheme="minorEastAsia" w:hAnsiTheme="minorHAnsi" w:cstheme="minorBidi"/>
              <w:noProof/>
              <w:sz w:val="22"/>
              <w:szCs w:val="22"/>
            </w:rPr>
          </w:pPr>
          <w:del w:id="47" w:author="Autor">
            <w:r>
              <w:fldChar w:fldCharType="begin"/>
            </w:r>
            <w:r>
              <w:delInstrText xml:space="preserve"> HYPERLINK \l "_Toc497228009" </w:delInstrText>
            </w:r>
            <w:r>
              <w:fldChar w:fldCharType="separate"/>
            </w:r>
            <w:r w:rsidR="002968C0" w:rsidRPr="00201CBE">
              <w:rPr>
                <w:rStyle w:val="Hypertextovprepojenie"/>
                <w:noProof/>
              </w:rPr>
              <w:delText>2.2.1 Zádržné právo</w:delText>
            </w:r>
            <w:r w:rsidR="002968C0">
              <w:rPr>
                <w:noProof/>
                <w:webHidden/>
              </w:rPr>
              <w:tab/>
            </w:r>
            <w:r w:rsidR="002968C0">
              <w:rPr>
                <w:noProof/>
                <w:webHidden/>
              </w:rPr>
              <w:fldChar w:fldCharType="begin"/>
            </w:r>
            <w:r w:rsidR="002968C0">
              <w:rPr>
                <w:noProof/>
                <w:webHidden/>
              </w:rPr>
              <w:delInstrText xml:space="preserve"> PAGEREF _Toc497228009 \h </w:delInstrText>
            </w:r>
            <w:r w:rsidR="002968C0">
              <w:rPr>
                <w:noProof/>
                <w:webHidden/>
              </w:rPr>
            </w:r>
            <w:r w:rsidR="002968C0">
              <w:rPr>
                <w:noProof/>
                <w:webHidden/>
              </w:rPr>
              <w:fldChar w:fldCharType="separate"/>
            </w:r>
            <w:r w:rsidR="002968C0">
              <w:rPr>
                <w:noProof/>
                <w:webHidden/>
              </w:rPr>
              <w:delText>14</w:delText>
            </w:r>
            <w:r w:rsidR="002968C0">
              <w:rPr>
                <w:noProof/>
                <w:webHidden/>
              </w:rPr>
              <w:fldChar w:fldCharType="end"/>
            </w:r>
            <w:r>
              <w:rPr>
                <w:noProof/>
              </w:rPr>
              <w:fldChar w:fldCharType="end"/>
            </w:r>
          </w:del>
        </w:p>
        <w:p w14:paraId="5ED6BBE4" w14:textId="77777777" w:rsidR="002968C0" w:rsidRDefault="00A41045">
          <w:pPr>
            <w:pStyle w:val="Obsah4"/>
            <w:tabs>
              <w:tab w:val="right" w:leader="dot" w:pos="9062"/>
            </w:tabs>
            <w:rPr>
              <w:del w:id="48" w:author="Autor"/>
              <w:rFonts w:asciiTheme="minorHAnsi" w:eastAsiaTheme="minorEastAsia" w:hAnsiTheme="minorHAnsi" w:cstheme="minorBidi"/>
              <w:noProof/>
              <w:sz w:val="22"/>
              <w:szCs w:val="22"/>
            </w:rPr>
          </w:pPr>
          <w:del w:id="49" w:author="Autor">
            <w:r>
              <w:fldChar w:fldCharType="begin"/>
            </w:r>
            <w:r>
              <w:delInstrText xml:space="preserve"> HYPERLINK \l "_Toc497228010" </w:delInstrText>
            </w:r>
            <w:r>
              <w:fldChar w:fldCharType="separate"/>
            </w:r>
            <w:r w:rsidR="002968C0" w:rsidRPr="00201CBE">
              <w:rPr>
                <w:rStyle w:val="Hypertextovprepojenie"/>
                <w:noProof/>
              </w:rPr>
              <w:delText>2.2.2 Zmluvná pokuta</w:delText>
            </w:r>
            <w:r w:rsidR="002968C0">
              <w:rPr>
                <w:noProof/>
                <w:webHidden/>
              </w:rPr>
              <w:tab/>
            </w:r>
            <w:r w:rsidR="002968C0">
              <w:rPr>
                <w:noProof/>
                <w:webHidden/>
              </w:rPr>
              <w:fldChar w:fldCharType="begin"/>
            </w:r>
            <w:r w:rsidR="002968C0">
              <w:rPr>
                <w:noProof/>
                <w:webHidden/>
              </w:rPr>
              <w:delInstrText xml:space="preserve"> PAGEREF _Toc497228010 \h </w:delInstrText>
            </w:r>
            <w:r w:rsidR="002968C0">
              <w:rPr>
                <w:noProof/>
                <w:webHidden/>
              </w:rPr>
            </w:r>
            <w:r w:rsidR="002968C0">
              <w:rPr>
                <w:noProof/>
                <w:webHidden/>
              </w:rPr>
              <w:fldChar w:fldCharType="separate"/>
            </w:r>
            <w:r w:rsidR="002968C0">
              <w:rPr>
                <w:noProof/>
                <w:webHidden/>
              </w:rPr>
              <w:delText>14</w:delText>
            </w:r>
            <w:r w:rsidR="002968C0">
              <w:rPr>
                <w:noProof/>
                <w:webHidden/>
              </w:rPr>
              <w:fldChar w:fldCharType="end"/>
            </w:r>
            <w:r>
              <w:rPr>
                <w:noProof/>
              </w:rPr>
              <w:fldChar w:fldCharType="end"/>
            </w:r>
          </w:del>
        </w:p>
        <w:p w14:paraId="6EF30D24" w14:textId="77777777" w:rsidR="002968C0" w:rsidRDefault="00A41045">
          <w:pPr>
            <w:pStyle w:val="Obsah4"/>
            <w:tabs>
              <w:tab w:val="right" w:leader="dot" w:pos="9062"/>
            </w:tabs>
            <w:rPr>
              <w:del w:id="50" w:author="Autor"/>
              <w:rFonts w:asciiTheme="minorHAnsi" w:eastAsiaTheme="minorEastAsia" w:hAnsiTheme="minorHAnsi" w:cstheme="minorBidi"/>
              <w:noProof/>
              <w:sz w:val="22"/>
              <w:szCs w:val="22"/>
            </w:rPr>
          </w:pPr>
          <w:del w:id="51" w:author="Autor">
            <w:r>
              <w:fldChar w:fldCharType="begin"/>
            </w:r>
            <w:r>
              <w:delInstrText xml:space="preserve"> HYPERLINK \l "_Toc497228011" </w:delInstrText>
            </w:r>
            <w:r>
              <w:fldChar w:fldCharType="separate"/>
            </w:r>
            <w:r w:rsidR="002968C0" w:rsidRPr="00201CBE">
              <w:rPr>
                <w:rStyle w:val="Hypertextovprepojenie"/>
                <w:noProof/>
              </w:rPr>
              <w:delText>2.2.3 Ručenie</w:delText>
            </w:r>
            <w:r w:rsidR="002968C0">
              <w:rPr>
                <w:noProof/>
                <w:webHidden/>
              </w:rPr>
              <w:tab/>
            </w:r>
            <w:r w:rsidR="002968C0">
              <w:rPr>
                <w:noProof/>
                <w:webHidden/>
              </w:rPr>
              <w:fldChar w:fldCharType="begin"/>
            </w:r>
            <w:r w:rsidR="002968C0">
              <w:rPr>
                <w:noProof/>
                <w:webHidden/>
              </w:rPr>
              <w:delInstrText xml:space="preserve"> PAGEREF _Toc497228011 \h </w:delInstrText>
            </w:r>
            <w:r w:rsidR="002968C0">
              <w:rPr>
                <w:noProof/>
                <w:webHidden/>
              </w:rPr>
            </w:r>
            <w:r w:rsidR="002968C0">
              <w:rPr>
                <w:noProof/>
                <w:webHidden/>
              </w:rPr>
              <w:fldChar w:fldCharType="separate"/>
            </w:r>
            <w:r w:rsidR="002968C0">
              <w:rPr>
                <w:noProof/>
                <w:webHidden/>
              </w:rPr>
              <w:delText>16</w:delText>
            </w:r>
            <w:r w:rsidR="002968C0">
              <w:rPr>
                <w:noProof/>
                <w:webHidden/>
              </w:rPr>
              <w:fldChar w:fldCharType="end"/>
            </w:r>
            <w:r>
              <w:rPr>
                <w:noProof/>
              </w:rPr>
              <w:fldChar w:fldCharType="end"/>
            </w:r>
          </w:del>
        </w:p>
        <w:p w14:paraId="7D4C0CD2" w14:textId="77777777" w:rsidR="002968C0" w:rsidRDefault="00A41045">
          <w:pPr>
            <w:pStyle w:val="Obsah4"/>
            <w:tabs>
              <w:tab w:val="right" w:leader="dot" w:pos="9062"/>
            </w:tabs>
            <w:rPr>
              <w:del w:id="52" w:author="Autor"/>
              <w:rFonts w:asciiTheme="minorHAnsi" w:eastAsiaTheme="minorEastAsia" w:hAnsiTheme="minorHAnsi" w:cstheme="minorBidi"/>
              <w:noProof/>
              <w:sz w:val="22"/>
              <w:szCs w:val="22"/>
            </w:rPr>
          </w:pPr>
          <w:del w:id="53" w:author="Autor">
            <w:r>
              <w:fldChar w:fldCharType="begin"/>
            </w:r>
            <w:r>
              <w:delInstrText xml:space="preserve"> HYPERLINK \l "_Toc497228012" </w:delInstrText>
            </w:r>
            <w:r>
              <w:fldChar w:fldCharType="separate"/>
            </w:r>
            <w:r w:rsidR="002968C0" w:rsidRPr="00201CBE">
              <w:rPr>
                <w:rStyle w:val="Hypertextovprepojenie"/>
                <w:noProof/>
              </w:rPr>
              <w:delText>2.2.4 Banková záruka</w:delText>
            </w:r>
            <w:r w:rsidR="002968C0">
              <w:rPr>
                <w:noProof/>
                <w:webHidden/>
              </w:rPr>
              <w:tab/>
            </w:r>
            <w:r w:rsidR="002968C0">
              <w:rPr>
                <w:noProof/>
                <w:webHidden/>
              </w:rPr>
              <w:fldChar w:fldCharType="begin"/>
            </w:r>
            <w:r w:rsidR="002968C0">
              <w:rPr>
                <w:noProof/>
                <w:webHidden/>
              </w:rPr>
              <w:delInstrText xml:space="preserve"> PAGEREF _Toc497228012 \h </w:delInstrText>
            </w:r>
            <w:r w:rsidR="002968C0">
              <w:rPr>
                <w:noProof/>
                <w:webHidden/>
              </w:rPr>
            </w:r>
            <w:r w:rsidR="002968C0">
              <w:rPr>
                <w:noProof/>
                <w:webHidden/>
              </w:rPr>
              <w:fldChar w:fldCharType="separate"/>
            </w:r>
            <w:r w:rsidR="002968C0">
              <w:rPr>
                <w:noProof/>
                <w:webHidden/>
              </w:rPr>
              <w:delText>17</w:delText>
            </w:r>
            <w:r w:rsidR="002968C0">
              <w:rPr>
                <w:noProof/>
                <w:webHidden/>
              </w:rPr>
              <w:fldChar w:fldCharType="end"/>
            </w:r>
            <w:r>
              <w:rPr>
                <w:noProof/>
              </w:rPr>
              <w:fldChar w:fldCharType="end"/>
            </w:r>
          </w:del>
        </w:p>
        <w:p w14:paraId="6994C01C" w14:textId="77777777" w:rsidR="002968C0" w:rsidRDefault="00A41045">
          <w:pPr>
            <w:pStyle w:val="Obsah4"/>
            <w:tabs>
              <w:tab w:val="right" w:leader="dot" w:pos="9062"/>
            </w:tabs>
            <w:rPr>
              <w:del w:id="54" w:author="Autor"/>
              <w:rFonts w:asciiTheme="minorHAnsi" w:eastAsiaTheme="minorEastAsia" w:hAnsiTheme="minorHAnsi" w:cstheme="minorBidi"/>
              <w:noProof/>
              <w:sz w:val="22"/>
              <w:szCs w:val="22"/>
            </w:rPr>
          </w:pPr>
          <w:del w:id="55" w:author="Autor">
            <w:r>
              <w:fldChar w:fldCharType="begin"/>
            </w:r>
            <w:r>
              <w:delInstrText xml:space="preserve"> HYPERLINK \l "_Toc497228013" </w:delInstrText>
            </w:r>
            <w:r>
              <w:fldChar w:fldCharType="separate"/>
            </w:r>
            <w:r w:rsidR="002968C0" w:rsidRPr="00201CBE">
              <w:rPr>
                <w:rStyle w:val="Hypertextovprepojenie"/>
                <w:noProof/>
              </w:rPr>
              <w:delText>2.2.5 Zabezpečovací prevod práva</w:delText>
            </w:r>
            <w:r w:rsidR="002968C0">
              <w:rPr>
                <w:noProof/>
                <w:webHidden/>
              </w:rPr>
              <w:tab/>
            </w:r>
            <w:r w:rsidR="002968C0">
              <w:rPr>
                <w:noProof/>
                <w:webHidden/>
              </w:rPr>
              <w:fldChar w:fldCharType="begin"/>
            </w:r>
            <w:r w:rsidR="002968C0">
              <w:rPr>
                <w:noProof/>
                <w:webHidden/>
              </w:rPr>
              <w:delInstrText xml:space="preserve"> PAGEREF _Toc497228013 \h </w:delInstrText>
            </w:r>
            <w:r w:rsidR="002968C0">
              <w:rPr>
                <w:noProof/>
                <w:webHidden/>
              </w:rPr>
            </w:r>
            <w:r w:rsidR="002968C0">
              <w:rPr>
                <w:noProof/>
                <w:webHidden/>
              </w:rPr>
              <w:fldChar w:fldCharType="separate"/>
            </w:r>
            <w:r w:rsidR="002968C0">
              <w:rPr>
                <w:noProof/>
                <w:webHidden/>
              </w:rPr>
              <w:delText>17</w:delText>
            </w:r>
            <w:r w:rsidR="002968C0">
              <w:rPr>
                <w:noProof/>
                <w:webHidden/>
              </w:rPr>
              <w:fldChar w:fldCharType="end"/>
            </w:r>
            <w:r>
              <w:rPr>
                <w:noProof/>
              </w:rPr>
              <w:fldChar w:fldCharType="end"/>
            </w:r>
          </w:del>
        </w:p>
        <w:p w14:paraId="0A9ADAB3" w14:textId="77777777" w:rsidR="002968C0" w:rsidRDefault="00A41045">
          <w:pPr>
            <w:pStyle w:val="Obsah4"/>
            <w:tabs>
              <w:tab w:val="right" w:leader="dot" w:pos="9062"/>
            </w:tabs>
            <w:rPr>
              <w:del w:id="56" w:author="Autor"/>
              <w:rFonts w:asciiTheme="minorHAnsi" w:eastAsiaTheme="minorEastAsia" w:hAnsiTheme="minorHAnsi" w:cstheme="minorBidi"/>
              <w:noProof/>
              <w:sz w:val="22"/>
              <w:szCs w:val="22"/>
            </w:rPr>
          </w:pPr>
          <w:del w:id="57" w:author="Autor">
            <w:r>
              <w:fldChar w:fldCharType="begin"/>
            </w:r>
            <w:r>
              <w:delInstrText xml:space="preserve"> HYPERLINK \l "_Toc497228014" </w:delInstrText>
            </w:r>
            <w:r>
              <w:fldChar w:fldCharType="separate"/>
            </w:r>
            <w:r w:rsidR="002968C0" w:rsidRPr="00201CBE">
              <w:rPr>
                <w:rStyle w:val="Hypertextovprepojenie"/>
                <w:noProof/>
              </w:rPr>
              <w:delText>2.2.6 Zabezpečovacie postúpenie pohľadávky</w:delText>
            </w:r>
            <w:r w:rsidR="002968C0">
              <w:rPr>
                <w:noProof/>
                <w:webHidden/>
              </w:rPr>
              <w:tab/>
            </w:r>
            <w:r w:rsidR="002968C0">
              <w:rPr>
                <w:noProof/>
                <w:webHidden/>
              </w:rPr>
              <w:fldChar w:fldCharType="begin"/>
            </w:r>
            <w:r w:rsidR="002968C0">
              <w:rPr>
                <w:noProof/>
                <w:webHidden/>
              </w:rPr>
              <w:delInstrText xml:space="preserve"> PAGEREF _Toc497228014 \h </w:delInstrText>
            </w:r>
            <w:r w:rsidR="002968C0">
              <w:rPr>
                <w:noProof/>
                <w:webHidden/>
              </w:rPr>
            </w:r>
            <w:r w:rsidR="002968C0">
              <w:rPr>
                <w:noProof/>
                <w:webHidden/>
              </w:rPr>
              <w:fldChar w:fldCharType="separate"/>
            </w:r>
            <w:r w:rsidR="002968C0">
              <w:rPr>
                <w:noProof/>
                <w:webHidden/>
              </w:rPr>
              <w:delText>19</w:delText>
            </w:r>
            <w:r w:rsidR="002968C0">
              <w:rPr>
                <w:noProof/>
                <w:webHidden/>
              </w:rPr>
              <w:fldChar w:fldCharType="end"/>
            </w:r>
            <w:r>
              <w:rPr>
                <w:noProof/>
              </w:rPr>
              <w:fldChar w:fldCharType="end"/>
            </w:r>
          </w:del>
        </w:p>
        <w:p w14:paraId="71C4C769" w14:textId="77777777" w:rsidR="002968C0" w:rsidRDefault="00A41045">
          <w:pPr>
            <w:pStyle w:val="Obsah4"/>
            <w:tabs>
              <w:tab w:val="right" w:leader="dot" w:pos="9062"/>
            </w:tabs>
            <w:rPr>
              <w:del w:id="58" w:author="Autor"/>
              <w:rFonts w:asciiTheme="minorHAnsi" w:eastAsiaTheme="minorEastAsia" w:hAnsiTheme="minorHAnsi" w:cstheme="minorBidi"/>
              <w:noProof/>
              <w:sz w:val="22"/>
              <w:szCs w:val="22"/>
            </w:rPr>
          </w:pPr>
          <w:del w:id="59" w:author="Autor">
            <w:r>
              <w:fldChar w:fldCharType="begin"/>
            </w:r>
            <w:r>
              <w:delInstrText xml:space="preserve"> HYPERLINK \l "_Toc497228015" </w:delInstrText>
            </w:r>
            <w:r>
              <w:fldChar w:fldCharType="separate"/>
            </w:r>
            <w:r w:rsidR="002968C0" w:rsidRPr="00201CBE">
              <w:rPr>
                <w:rStyle w:val="Hypertextovprepojenie"/>
                <w:noProof/>
              </w:rPr>
              <w:delText>2.2.7 Zmenka</w:delText>
            </w:r>
            <w:r w:rsidR="002968C0">
              <w:rPr>
                <w:noProof/>
                <w:webHidden/>
              </w:rPr>
              <w:tab/>
            </w:r>
            <w:r w:rsidR="002968C0">
              <w:rPr>
                <w:noProof/>
                <w:webHidden/>
              </w:rPr>
              <w:fldChar w:fldCharType="begin"/>
            </w:r>
            <w:r w:rsidR="002968C0">
              <w:rPr>
                <w:noProof/>
                <w:webHidden/>
              </w:rPr>
              <w:delInstrText xml:space="preserve"> PAGEREF _Toc497228015 \h </w:delInstrText>
            </w:r>
            <w:r w:rsidR="002968C0">
              <w:rPr>
                <w:noProof/>
                <w:webHidden/>
              </w:rPr>
            </w:r>
            <w:r w:rsidR="002968C0">
              <w:rPr>
                <w:noProof/>
                <w:webHidden/>
              </w:rPr>
              <w:fldChar w:fldCharType="separate"/>
            </w:r>
            <w:r w:rsidR="002968C0">
              <w:rPr>
                <w:noProof/>
                <w:webHidden/>
              </w:rPr>
              <w:delText>19</w:delText>
            </w:r>
            <w:r w:rsidR="002968C0">
              <w:rPr>
                <w:noProof/>
                <w:webHidden/>
              </w:rPr>
              <w:fldChar w:fldCharType="end"/>
            </w:r>
            <w:r>
              <w:rPr>
                <w:noProof/>
              </w:rPr>
              <w:fldChar w:fldCharType="end"/>
            </w:r>
          </w:del>
        </w:p>
        <w:p w14:paraId="252304CD" w14:textId="77777777" w:rsidR="002968C0" w:rsidRDefault="00A41045">
          <w:pPr>
            <w:pStyle w:val="Obsah3"/>
            <w:tabs>
              <w:tab w:val="right" w:leader="dot" w:pos="9062"/>
            </w:tabs>
            <w:rPr>
              <w:del w:id="60" w:author="Autor"/>
              <w:rFonts w:asciiTheme="minorHAnsi" w:eastAsiaTheme="minorEastAsia" w:hAnsiTheme="minorHAnsi" w:cstheme="minorBidi"/>
              <w:noProof/>
              <w:sz w:val="22"/>
              <w:szCs w:val="22"/>
            </w:rPr>
          </w:pPr>
          <w:del w:id="61" w:author="Autor">
            <w:r>
              <w:fldChar w:fldCharType="begin"/>
            </w:r>
            <w:r>
              <w:delInstrText xml:space="preserve"> HYPERLINK \l "_Toc497228016" </w:delInstrText>
            </w:r>
            <w:r>
              <w:fldChar w:fldCharType="separate"/>
            </w:r>
            <w:r w:rsidR="002968C0" w:rsidRPr="00201CBE">
              <w:rPr>
                <w:rStyle w:val="Hypertextovprepojenie"/>
                <w:noProof/>
              </w:rPr>
              <w:delText>2.3 Výhody a nevýhody zabezpečovacích prostriedkov a ich úroveň zabezpečenia</w:delText>
            </w:r>
            <w:r w:rsidR="002968C0">
              <w:rPr>
                <w:noProof/>
                <w:webHidden/>
              </w:rPr>
              <w:tab/>
            </w:r>
            <w:r w:rsidR="002968C0">
              <w:rPr>
                <w:noProof/>
                <w:webHidden/>
              </w:rPr>
              <w:fldChar w:fldCharType="begin"/>
            </w:r>
            <w:r w:rsidR="002968C0">
              <w:rPr>
                <w:noProof/>
                <w:webHidden/>
              </w:rPr>
              <w:delInstrText xml:space="preserve"> PAGEREF _Toc497228016 \h </w:delInstrText>
            </w:r>
            <w:r w:rsidR="002968C0">
              <w:rPr>
                <w:noProof/>
                <w:webHidden/>
              </w:rPr>
            </w:r>
            <w:r w:rsidR="002968C0">
              <w:rPr>
                <w:noProof/>
                <w:webHidden/>
              </w:rPr>
              <w:fldChar w:fldCharType="separate"/>
            </w:r>
            <w:r w:rsidR="002968C0">
              <w:rPr>
                <w:noProof/>
                <w:webHidden/>
              </w:rPr>
              <w:delText>20</w:delText>
            </w:r>
            <w:r w:rsidR="002968C0">
              <w:rPr>
                <w:noProof/>
                <w:webHidden/>
              </w:rPr>
              <w:fldChar w:fldCharType="end"/>
            </w:r>
            <w:r>
              <w:rPr>
                <w:noProof/>
              </w:rPr>
              <w:fldChar w:fldCharType="end"/>
            </w:r>
          </w:del>
        </w:p>
        <w:p w14:paraId="4B7BF77A" w14:textId="77777777" w:rsidR="002968C0" w:rsidRDefault="00A41045">
          <w:pPr>
            <w:pStyle w:val="Obsah3"/>
            <w:tabs>
              <w:tab w:val="right" w:leader="dot" w:pos="9062"/>
            </w:tabs>
            <w:rPr>
              <w:del w:id="62" w:author="Autor"/>
              <w:rFonts w:asciiTheme="minorHAnsi" w:eastAsiaTheme="minorEastAsia" w:hAnsiTheme="minorHAnsi" w:cstheme="minorBidi"/>
              <w:noProof/>
              <w:sz w:val="22"/>
              <w:szCs w:val="22"/>
            </w:rPr>
          </w:pPr>
          <w:del w:id="63" w:author="Autor">
            <w:r>
              <w:fldChar w:fldCharType="begin"/>
            </w:r>
            <w:r>
              <w:delInstrText xml:space="preserve"> HYPERLINK \l "_Toc497228017" </w:delInstrText>
            </w:r>
            <w:r>
              <w:fldChar w:fldCharType="separate"/>
            </w:r>
            <w:r w:rsidR="002968C0" w:rsidRPr="00201CBE">
              <w:rPr>
                <w:rStyle w:val="Hypertextovprepojenie"/>
                <w:noProof/>
              </w:rPr>
              <w:delText>2.4 Určenie vhodnosti zabezpečovacích prostriedkov</w:delText>
            </w:r>
            <w:r w:rsidR="002968C0">
              <w:rPr>
                <w:noProof/>
                <w:webHidden/>
              </w:rPr>
              <w:tab/>
            </w:r>
            <w:r w:rsidR="002968C0">
              <w:rPr>
                <w:noProof/>
                <w:webHidden/>
              </w:rPr>
              <w:fldChar w:fldCharType="begin"/>
            </w:r>
            <w:r w:rsidR="002968C0">
              <w:rPr>
                <w:noProof/>
                <w:webHidden/>
              </w:rPr>
              <w:delInstrText xml:space="preserve"> PAGEREF _Toc497228017 \h </w:delInstrText>
            </w:r>
            <w:r w:rsidR="002968C0">
              <w:rPr>
                <w:noProof/>
                <w:webHidden/>
              </w:rPr>
            </w:r>
            <w:r w:rsidR="002968C0">
              <w:rPr>
                <w:noProof/>
                <w:webHidden/>
              </w:rPr>
              <w:fldChar w:fldCharType="separate"/>
            </w:r>
            <w:r w:rsidR="002968C0">
              <w:rPr>
                <w:noProof/>
                <w:webHidden/>
              </w:rPr>
              <w:delText>21</w:delText>
            </w:r>
            <w:r w:rsidR="002968C0">
              <w:rPr>
                <w:noProof/>
                <w:webHidden/>
              </w:rPr>
              <w:fldChar w:fldCharType="end"/>
            </w:r>
            <w:r>
              <w:rPr>
                <w:noProof/>
              </w:rPr>
              <w:fldChar w:fldCharType="end"/>
            </w:r>
          </w:del>
        </w:p>
        <w:p w14:paraId="6DD1D657" w14:textId="77777777" w:rsidR="002968C0" w:rsidRDefault="00A41045">
          <w:pPr>
            <w:pStyle w:val="Obsah2"/>
            <w:tabs>
              <w:tab w:val="right" w:leader="dot" w:pos="9062"/>
            </w:tabs>
            <w:rPr>
              <w:del w:id="64" w:author="Autor"/>
              <w:rFonts w:asciiTheme="minorHAnsi" w:eastAsiaTheme="minorEastAsia" w:hAnsiTheme="minorHAnsi" w:cstheme="minorBidi"/>
              <w:noProof/>
              <w:sz w:val="22"/>
              <w:szCs w:val="22"/>
            </w:rPr>
          </w:pPr>
          <w:del w:id="65" w:author="Autor">
            <w:r>
              <w:fldChar w:fldCharType="begin"/>
            </w:r>
            <w:r>
              <w:delInstrText xml:space="preserve"> HYPERLIN</w:delInstrText>
            </w:r>
            <w:r>
              <w:delInstrText xml:space="preserve">K \l "_Toc497228018" </w:delInstrText>
            </w:r>
            <w:r>
              <w:fldChar w:fldCharType="separate"/>
            </w:r>
            <w:r w:rsidR="002968C0" w:rsidRPr="00201CBE">
              <w:rPr>
                <w:rStyle w:val="Hypertextovprepojenie"/>
                <w:noProof/>
              </w:rPr>
              <w:delText>3 Faktory vplývajúce na výber zabezpečovacieho prostriedku</w:delText>
            </w:r>
            <w:r w:rsidR="002968C0">
              <w:rPr>
                <w:noProof/>
                <w:webHidden/>
              </w:rPr>
              <w:tab/>
            </w:r>
            <w:r w:rsidR="002968C0">
              <w:rPr>
                <w:noProof/>
                <w:webHidden/>
              </w:rPr>
              <w:fldChar w:fldCharType="begin"/>
            </w:r>
            <w:r w:rsidR="002968C0">
              <w:rPr>
                <w:noProof/>
                <w:webHidden/>
              </w:rPr>
              <w:delInstrText xml:space="preserve"> PAGEREF _Toc497228018 \h </w:delInstrText>
            </w:r>
            <w:r w:rsidR="002968C0">
              <w:rPr>
                <w:noProof/>
                <w:webHidden/>
              </w:rPr>
            </w:r>
            <w:r w:rsidR="002968C0">
              <w:rPr>
                <w:noProof/>
                <w:webHidden/>
              </w:rPr>
              <w:fldChar w:fldCharType="separate"/>
            </w:r>
            <w:r w:rsidR="002968C0">
              <w:rPr>
                <w:noProof/>
                <w:webHidden/>
              </w:rPr>
              <w:delText>22</w:delText>
            </w:r>
            <w:r w:rsidR="002968C0">
              <w:rPr>
                <w:noProof/>
                <w:webHidden/>
              </w:rPr>
              <w:fldChar w:fldCharType="end"/>
            </w:r>
            <w:r>
              <w:rPr>
                <w:noProof/>
              </w:rPr>
              <w:fldChar w:fldCharType="end"/>
            </w:r>
          </w:del>
        </w:p>
        <w:p w14:paraId="2618AB56" w14:textId="77777777" w:rsidR="002968C0" w:rsidRDefault="00A41045">
          <w:pPr>
            <w:pStyle w:val="Obsah3"/>
            <w:tabs>
              <w:tab w:val="right" w:leader="dot" w:pos="9062"/>
            </w:tabs>
            <w:rPr>
              <w:del w:id="66" w:author="Autor"/>
              <w:rFonts w:asciiTheme="minorHAnsi" w:eastAsiaTheme="minorEastAsia" w:hAnsiTheme="minorHAnsi" w:cstheme="minorBidi"/>
              <w:noProof/>
              <w:sz w:val="22"/>
              <w:szCs w:val="22"/>
            </w:rPr>
          </w:pPr>
          <w:del w:id="67" w:author="Autor">
            <w:r>
              <w:fldChar w:fldCharType="begin"/>
            </w:r>
            <w:r>
              <w:delInstrText xml:space="preserve"> HYPERLINK \l "_Toc497228019" </w:delInstrText>
            </w:r>
            <w:r>
              <w:fldChar w:fldCharType="separate"/>
            </w:r>
            <w:r w:rsidR="002968C0" w:rsidRPr="00201CBE">
              <w:rPr>
                <w:rStyle w:val="Hypertextovprepojenie"/>
                <w:rFonts w:eastAsia="Calibri"/>
                <w:noProof/>
              </w:rPr>
              <w:delText>3.1 Analýza výstupov projektu</w:delText>
            </w:r>
            <w:r w:rsidR="002968C0">
              <w:rPr>
                <w:noProof/>
                <w:webHidden/>
              </w:rPr>
              <w:tab/>
            </w:r>
            <w:r w:rsidR="002968C0">
              <w:rPr>
                <w:noProof/>
                <w:webHidden/>
              </w:rPr>
              <w:fldChar w:fldCharType="begin"/>
            </w:r>
            <w:r w:rsidR="002968C0">
              <w:rPr>
                <w:noProof/>
                <w:webHidden/>
              </w:rPr>
              <w:delInstrText xml:space="preserve"> PAGEREF _Toc497228019 \h </w:delInstrText>
            </w:r>
            <w:r w:rsidR="002968C0">
              <w:rPr>
                <w:noProof/>
                <w:webHidden/>
              </w:rPr>
            </w:r>
            <w:r w:rsidR="002968C0">
              <w:rPr>
                <w:noProof/>
                <w:webHidden/>
              </w:rPr>
              <w:fldChar w:fldCharType="separate"/>
            </w:r>
            <w:r w:rsidR="002968C0">
              <w:rPr>
                <w:noProof/>
                <w:webHidden/>
              </w:rPr>
              <w:delText>22</w:delText>
            </w:r>
            <w:r w:rsidR="002968C0">
              <w:rPr>
                <w:noProof/>
                <w:webHidden/>
              </w:rPr>
              <w:fldChar w:fldCharType="end"/>
            </w:r>
            <w:r>
              <w:rPr>
                <w:noProof/>
              </w:rPr>
              <w:fldChar w:fldCharType="end"/>
            </w:r>
          </w:del>
        </w:p>
        <w:p w14:paraId="1B71D318" w14:textId="77777777" w:rsidR="002968C0" w:rsidRDefault="00A41045">
          <w:pPr>
            <w:pStyle w:val="Obsah3"/>
            <w:tabs>
              <w:tab w:val="right" w:leader="dot" w:pos="9062"/>
            </w:tabs>
            <w:rPr>
              <w:del w:id="68" w:author="Autor"/>
              <w:rFonts w:asciiTheme="minorHAnsi" w:eastAsiaTheme="minorEastAsia" w:hAnsiTheme="minorHAnsi" w:cstheme="minorBidi"/>
              <w:noProof/>
              <w:sz w:val="22"/>
              <w:szCs w:val="22"/>
            </w:rPr>
          </w:pPr>
          <w:del w:id="69" w:author="Autor">
            <w:r>
              <w:fldChar w:fldCharType="begin"/>
            </w:r>
            <w:r>
              <w:delInstrText xml:space="preserve"> HYPERLINK \l "_Toc497228020" </w:delInstrText>
            </w:r>
            <w:r>
              <w:fldChar w:fldCharType="separate"/>
            </w:r>
            <w:r w:rsidR="002968C0" w:rsidRPr="00201CBE">
              <w:rPr>
                <w:rStyle w:val="Hypertextovprepojenie"/>
                <w:rFonts w:eastAsia="Calibri"/>
                <w:noProof/>
              </w:rPr>
              <w:delText>3.2 Analýza charakteru prijímateľa</w:delText>
            </w:r>
            <w:r w:rsidR="002968C0">
              <w:rPr>
                <w:noProof/>
                <w:webHidden/>
              </w:rPr>
              <w:tab/>
            </w:r>
            <w:r w:rsidR="002968C0">
              <w:rPr>
                <w:noProof/>
                <w:webHidden/>
              </w:rPr>
              <w:fldChar w:fldCharType="begin"/>
            </w:r>
            <w:r w:rsidR="002968C0">
              <w:rPr>
                <w:noProof/>
                <w:webHidden/>
              </w:rPr>
              <w:delInstrText xml:space="preserve"> PAGEREF _Toc497228020 \h </w:delInstrText>
            </w:r>
            <w:r w:rsidR="002968C0">
              <w:rPr>
                <w:noProof/>
                <w:webHidden/>
              </w:rPr>
            </w:r>
            <w:r w:rsidR="002968C0">
              <w:rPr>
                <w:noProof/>
                <w:webHidden/>
              </w:rPr>
              <w:fldChar w:fldCharType="separate"/>
            </w:r>
            <w:r w:rsidR="002968C0">
              <w:rPr>
                <w:noProof/>
                <w:webHidden/>
              </w:rPr>
              <w:delText>23</w:delText>
            </w:r>
            <w:r w:rsidR="002968C0">
              <w:rPr>
                <w:noProof/>
                <w:webHidden/>
              </w:rPr>
              <w:fldChar w:fldCharType="end"/>
            </w:r>
            <w:r>
              <w:rPr>
                <w:noProof/>
              </w:rPr>
              <w:fldChar w:fldCharType="end"/>
            </w:r>
          </w:del>
        </w:p>
        <w:p w14:paraId="78BBF2D1" w14:textId="77777777" w:rsidR="002968C0" w:rsidRDefault="00A41045">
          <w:pPr>
            <w:pStyle w:val="Obsah4"/>
            <w:tabs>
              <w:tab w:val="right" w:leader="dot" w:pos="9062"/>
            </w:tabs>
            <w:rPr>
              <w:del w:id="70" w:author="Autor"/>
              <w:rFonts w:asciiTheme="minorHAnsi" w:eastAsiaTheme="minorEastAsia" w:hAnsiTheme="minorHAnsi" w:cstheme="minorBidi"/>
              <w:noProof/>
              <w:sz w:val="22"/>
              <w:szCs w:val="22"/>
            </w:rPr>
          </w:pPr>
          <w:del w:id="71" w:author="Autor">
            <w:r>
              <w:fldChar w:fldCharType="begin"/>
            </w:r>
            <w:r>
              <w:delInstrText xml:space="preserve"> HYPERLINK \l "_Toc497228021" </w:delInstrText>
            </w:r>
            <w:r>
              <w:fldChar w:fldCharType="separate"/>
            </w:r>
            <w:r w:rsidR="002968C0" w:rsidRPr="00201CBE">
              <w:rPr>
                <w:rStyle w:val="Hypertextovprepojenie"/>
                <w:rFonts w:eastAsia="Calibri"/>
                <w:noProof/>
              </w:rPr>
              <w:delText>3.2.1 Sektorová kategorizácia prijímateľa</w:delText>
            </w:r>
            <w:r w:rsidR="002968C0">
              <w:rPr>
                <w:noProof/>
                <w:webHidden/>
              </w:rPr>
              <w:tab/>
            </w:r>
            <w:r w:rsidR="002968C0">
              <w:rPr>
                <w:noProof/>
                <w:webHidden/>
              </w:rPr>
              <w:fldChar w:fldCharType="begin"/>
            </w:r>
            <w:r w:rsidR="002968C0">
              <w:rPr>
                <w:noProof/>
                <w:webHidden/>
              </w:rPr>
              <w:delInstrText xml:space="preserve"> PAGEREF _Toc497228021 \h </w:delInstrText>
            </w:r>
            <w:r w:rsidR="002968C0">
              <w:rPr>
                <w:noProof/>
                <w:webHidden/>
              </w:rPr>
            </w:r>
            <w:r w:rsidR="002968C0">
              <w:rPr>
                <w:noProof/>
                <w:webHidden/>
              </w:rPr>
              <w:fldChar w:fldCharType="separate"/>
            </w:r>
            <w:r w:rsidR="002968C0">
              <w:rPr>
                <w:noProof/>
                <w:webHidden/>
              </w:rPr>
              <w:delText>23</w:delText>
            </w:r>
            <w:r w:rsidR="002968C0">
              <w:rPr>
                <w:noProof/>
                <w:webHidden/>
              </w:rPr>
              <w:fldChar w:fldCharType="end"/>
            </w:r>
            <w:r>
              <w:rPr>
                <w:noProof/>
              </w:rPr>
              <w:fldChar w:fldCharType="end"/>
            </w:r>
          </w:del>
        </w:p>
        <w:p w14:paraId="5D5F377B" w14:textId="77777777" w:rsidR="002968C0" w:rsidRDefault="00A41045">
          <w:pPr>
            <w:pStyle w:val="Obsah4"/>
            <w:tabs>
              <w:tab w:val="right" w:leader="dot" w:pos="9062"/>
            </w:tabs>
            <w:rPr>
              <w:del w:id="72" w:author="Autor"/>
              <w:rFonts w:asciiTheme="minorHAnsi" w:eastAsiaTheme="minorEastAsia" w:hAnsiTheme="minorHAnsi" w:cstheme="minorBidi"/>
              <w:noProof/>
              <w:sz w:val="22"/>
              <w:szCs w:val="22"/>
            </w:rPr>
          </w:pPr>
          <w:del w:id="73" w:author="Autor">
            <w:r>
              <w:fldChar w:fldCharType="begin"/>
            </w:r>
            <w:r>
              <w:delInstrText xml:space="preserve"> HYPERLINK \l "_Toc497228022" </w:delInstrText>
            </w:r>
            <w:r>
              <w:fldChar w:fldCharType="separate"/>
            </w:r>
            <w:r w:rsidR="002968C0" w:rsidRPr="00201CBE">
              <w:rPr>
                <w:rStyle w:val="Hypertextovprepojenie"/>
                <w:noProof/>
              </w:rPr>
              <w:delText xml:space="preserve">3.2.2 </w:delText>
            </w:r>
            <w:r w:rsidR="002968C0" w:rsidRPr="00201CBE">
              <w:rPr>
                <w:rStyle w:val="Hypertextovprepojenie"/>
                <w:rFonts w:eastAsia="Calibri"/>
                <w:noProof/>
              </w:rPr>
              <w:delText>Nefinančná analýza prijímateľa</w:delText>
            </w:r>
            <w:r w:rsidR="002968C0">
              <w:rPr>
                <w:noProof/>
                <w:webHidden/>
              </w:rPr>
              <w:tab/>
            </w:r>
            <w:r w:rsidR="002968C0">
              <w:rPr>
                <w:noProof/>
                <w:webHidden/>
              </w:rPr>
              <w:fldChar w:fldCharType="begin"/>
            </w:r>
            <w:r w:rsidR="002968C0">
              <w:rPr>
                <w:noProof/>
                <w:webHidden/>
              </w:rPr>
              <w:delInstrText xml:space="preserve"> PAGEREF _Toc497228022 \h </w:delInstrText>
            </w:r>
            <w:r w:rsidR="002968C0">
              <w:rPr>
                <w:noProof/>
                <w:webHidden/>
              </w:rPr>
            </w:r>
            <w:r w:rsidR="002968C0">
              <w:rPr>
                <w:noProof/>
                <w:webHidden/>
              </w:rPr>
              <w:fldChar w:fldCharType="separate"/>
            </w:r>
            <w:r w:rsidR="002968C0">
              <w:rPr>
                <w:noProof/>
                <w:webHidden/>
              </w:rPr>
              <w:delText>25</w:delText>
            </w:r>
            <w:r w:rsidR="002968C0">
              <w:rPr>
                <w:noProof/>
                <w:webHidden/>
              </w:rPr>
              <w:fldChar w:fldCharType="end"/>
            </w:r>
            <w:r>
              <w:rPr>
                <w:noProof/>
              </w:rPr>
              <w:fldChar w:fldCharType="end"/>
            </w:r>
          </w:del>
        </w:p>
        <w:p w14:paraId="28E057C1" w14:textId="77777777" w:rsidR="002968C0" w:rsidRDefault="00A41045">
          <w:pPr>
            <w:pStyle w:val="Obsah3"/>
            <w:tabs>
              <w:tab w:val="right" w:leader="dot" w:pos="9062"/>
            </w:tabs>
            <w:rPr>
              <w:del w:id="74" w:author="Autor"/>
              <w:rFonts w:asciiTheme="minorHAnsi" w:eastAsiaTheme="minorEastAsia" w:hAnsiTheme="minorHAnsi" w:cstheme="minorBidi"/>
              <w:noProof/>
              <w:sz w:val="22"/>
              <w:szCs w:val="22"/>
            </w:rPr>
          </w:pPr>
          <w:del w:id="75" w:author="Autor">
            <w:r>
              <w:fldChar w:fldCharType="begin"/>
            </w:r>
            <w:r>
              <w:delInstrText xml:space="preserve"> HYPERLINK \l "_Toc497228023" </w:delInstrText>
            </w:r>
            <w:r>
              <w:fldChar w:fldCharType="separate"/>
            </w:r>
            <w:r w:rsidR="002968C0" w:rsidRPr="00201CBE">
              <w:rPr>
                <w:rStyle w:val="Hypertextovprepojenie"/>
                <w:rFonts w:eastAsia="Calibri"/>
                <w:noProof/>
              </w:rPr>
              <w:delText>3.3 Dĺžka trvania realizácie projektu a výška poskytovaného príspevku</w:delText>
            </w:r>
            <w:r w:rsidR="002968C0">
              <w:rPr>
                <w:noProof/>
                <w:webHidden/>
              </w:rPr>
              <w:tab/>
            </w:r>
            <w:r w:rsidR="002968C0">
              <w:rPr>
                <w:noProof/>
                <w:webHidden/>
              </w:rPr>
              <w:fldChar w:fldCharType="begin"/>
            </w:r>
            <w:r w:rsidR="002968C0">
              <w:rPr>
                <w:noProof/>
                <w:webHidden/>
              </w:rPr>
              <w:delInstrText xml:space="preserve"> PAGEREF _Toc497228023 \h </w:delInstrText>
            </w:r>
            <w:r w:rsidR="002968C0">
              <w:rPr>
                <w:noProof/>
                <w:webHidden/>
              </w:rPr>
            </w:r>
            <w:r w:rsidR="002968C0">
              <w:rPr>
                <w:noProof/>
                <w:webHidden/>
              </w:rPr>
              <w:fldChar w:fldCharType="separate"/>
            </w:r>
            <w:r w:rsidR="002968C0">
              <w:rPr>
                <w:noProof/>
                <w:webHidden/>
              </w:rPr>
              <w:delText>26</w:delText>
            </w:r>
            <w:r w:rsidR="002968C0">
              <w:rPr>
                <w:noProof/>
                <w:webHidden/>
              </w:rPr>
              <w:fldChar w:fldCharType="end"/>
            </w:r>
            <w:r>
              <w:rPr>
                <w:noProof/>
              </w:rPr>
              <w:fldChar w:fldCharType="end"/>
            </w:r>
          </w:del>
        </w:p>
        <w:p w14:paraId="41935A6F" w14:textId="77777777" w:rsidR="002968C0" w:rsidRDefault="00A41045">
          <w:pPr>
            <w:pStyle w:val="Obsah2"/>
            <w:tabs>
              <w:tab w:val="right" w:leader="dot" w:pos="9062"/>
            </w:tabs>
            <w:rPr>
              <w:del w:id="76" w:author="Autor"/>
              <w:rFonts w:asciiTheme="minorHAnsi" w:eastAsiaTheme="minorEastAsia" w:hAnsiTheme="minorHAnsi" w:cstheme="minorBidi"/>
              <w:noProof/>
              <w:sz w:val="22"/>
              <w:szCs w:val="22"/>
            </w:rPr>
          </w:pPr>
          <w:del w:id="77" w:author="Autor">
            <w:r>
              <w:lastRenderedPageBreak/>
              <w:fldChar w:fldCharType="begin"/>
            </w:r>
            <w:r>
              <w:delInstrText xml:space="preserve"> HYPERLINK \l "_Toc497228024" </w:delInstrText>
            </w:r>
            <w:r>
              <w:fldChar w:fldCharType="separate"/>
            </w:r>
            <w:r w:rsidR="002968C0" w:rsidRPr="00201CBE">
              <w:rPr>
                <w:rStyle w:val="Hypertextovprepojenie"/>
                <w:rFonts w:eastAsia="Calibri"/>
                <w:noProof/>
              </w:rPr>
              <w:delText>4 Záver</w:delText>
            </w:r>
            <w:r w:rsidR="002968C0">
              <w:rPr>
                <w:noProof/>
                <w:webHidden/>
              </w:rPr>
              <w:tab/>
            </w:r>
            <w:r w:rsidR="002968C0">
              <w:rPr>
                <w:noProof/>
                <w:webHidden/>
              </w:rPr>
              <w:fldChar w:fldCharType="begin"/>
            </w:r>
            <w:r w:rsidR="002968C0">
              <w:rPr>
                <w:noProof/>
                <w:webHidden/>
              </w:rPr>
              <w:delInstrText xml:space="preserve"> PAGEREF _Toc497228024 \h </w:delInstrText>
            </w:r>
            <w:r w:rsidR="002968C0">
              <w:rPr>
                <w:noProof/>
                <w:webHidden/>
              </w:rPr>
            </w:r>
            <w:r w:rsidR="002968C0">
              <w:rPr>
                <w:noProof/>
                <w:webHidden/>
              </w:rPr>
              <w:fldChar w:fldCharType="separate"/>
            </w:r>
            <w:r w:rsidR="002968C0">
              <w:rPr>
                <w:noProof/>
                <w:webHidden/>
              </w:rPr>
              <w:delText>26</w:delText>
            </w:r>
            <w:r w:rsidR="002968C0">
              <w:rPr>
                <w:noProof/>
                <w:webHidden/>
              </w:rPr>
              <w:fldChar w:fldCharType="end"/>
            </w:r>
            <w:r>
              <w:rPr>
                <w:noProof/>
              </w:rPr>
              <w:fldChar w:fldCharType="end"/>
            </w:r>
          </w:del>
        </w:p>
        <w:p w14:paraId="15C8537E" w14:textId="77777777" w:rsidR="00B9317E" w:rsidRDefault="00A41045">
          <w:pPr>
            <w:pStyle w:val="Obsah2"/>
            <w:tabs>
              <w:tab w:val="right" w:leader="dot" w:pos="9062"/>
            </w:tabs>
            <w:rPr>
              <w:ins w:id="78" w:author="Autor"/>
              <w:rFonts w:asciiTheme="minorHAnsi" w:eastAsiaTheme="minorEastAsia" w:hAnsiTheme="minorHAnsi" w:cstheme="minorBidi"/>
              <w:noProof/>
              <w:sz w:val="22"/>
              <w:szCs w:val="22"/>
            </w:rPr>
          </w:pPr>
          <w:ins w:id="79" w:author="Autor">
            <w:r>
              <w:fldChar w:fldCharType="begin"/>
            </w:r>
            <w:r>
              <w:instrText xml:space="preserve"> HYPERLINK \l "_Toc513644646" </w:instrText>
            </w:r>
            <w:r>
              <w:fldChar w:fldCharType="separate"/>
            </w:r>
            <w:r w:rsidR="00B9317E" w:rsidRPr="00D0321E">
              <w:rPr>
                <w:rStyle w:val="Hypertextovprepojenie"/>
                <w:rFonts w:eastAsiaTheme="majorEastAsia" w:cstheme="majorBidi"/>
                <w:noProof/>
              </w:rPr>
              <w:t>Zoznam skratiek</w:t>
            </w:r>
            <w:r w:rsidR="00B9317E">
              <w:rPr>
                <w:noProof/>
                <w:webHidden/>
              </w:rPr>
              <w:tab/>
            </w:r>
            <w:r w:rsidR="00B9317E">
              <w:rPr>
                <w:noProof/>
                <w:webHidden/>
              </w:rPr>
              <w:fldChar w:fldCharType="begin"/>
            </w:r>
            <w:r w:rsidR="00B9317E">
              <w:rPr>
                <w:noProof/>
                <w:webHidden/>
              </w:rPr>
              <w:instrText xml:space="preserve"> PAGEREF _Toc513644646 \h </w:instrText>
            </w:r>
            <w:r w:rsidR="00B9317E">
              <w:rPr>
                <w:noProof/>
                <w:webHidden/>
              </w:rPr>
            </w:r>
            <w:r w:rsidR="00B9317E">
              <w:rPr>
                <w:noProof/>
                <w:webHidden/>
              </w:rPr>
              <w:fldChar w:fldCharType="separate"/>
            </w:r>
            <w:r w:rsidR="00B9317E">
              <w:rPr>
                <w:noProof/>
                <w:webHidden/>
              </w:rPr>
              <w:t>3</w:t>
            </w:r>
            <w:r w:rsidR="00B9317E">
              <w:rPr>
                <w:noProof/>
                <w:webHidden/>
              </w:rPr>
              <w:fldChar w:fldCharType="end"/>
            </w:r>
            <w:r>
              <w:rPr>
                <w:noProof/>
              </w:rPr>
              <w:fldChar w:fldCharType="end"/>
            </w:r>
          </w:ins>
        </w:p>
        <w:p w14:paraId="4137BBF3" w14:textId="77777777" w:rsidR="00B9317E" w:rsidRDefault="00A41045">
          <w:pPr>
            <w:pStyle w:val="Obsah2"/>
            <w:tabs>
              <w:tab w:val="right" w:leader="dot" w:pos="9062"/>
            </w:tabs>
            <w:rPr>
              <w:ins w:id="80" w:author="Autor"/>
              <w:rFonts w:asciiTheme="minorHAnsi" w:eastAsiaTheme="minorEastAsia" w:hAnsiTheme="minorHAnsi" w:cstheme="minorBidi"/>
              <w:noProof/>
              <w:sz w:val="22"/>
              <w:szCs w:val="22"/>
            </w:rPr>
          </w:pPr>
          <w:ins w:id="81" w:author="Autor">
            <w:r>
              <w:fldChar w:fldCharType="begin"/>
            </w:r>
            <w:r>
              <w:instrText xml:space="preserve"> HYPERLINK \l "_Toc513644647" </w:instrText>
            </w:r>
            <w:r>
              <w:fldChar w:fldCharType="separate"/>
            </w:r>
            <w:r w:rsidR="00B9317E" w:rsidRPr="00D0321E">
              <w:rPr>
                <w:rStyle w:val="Hypertextovprepojenie"/>
                <w:rFonts w:eastAsiaTheme="majorEastAsia" w:cstheme="majorBidi"/>
                <w:noProof/>
              </w:rPr>
              <w:t>1 Úvod</w:t>
            </w:r>
            <w:r w:rsidR="00B9317E">
              <w:rPr>
                <w:noProof/>
                <w:webHidden/>
              </w:rPr>
              <w:tab/>
            </w:r>
            <w:r w:rsidR="00B9317E">
              <w:rPr>
                <w:noProof/>
                <w:webHidden/>
              </w:rPr>
              <w:fldChar w:fldCharType="begin"/>
            </w:r>
            <w:r w:rsidR="00B9317E">
              <w:rPr>
                <w:noProof/>
                <w:webHidden/>
              </w:rPr>
              <w:instrText xml:space="preserve"> PAGEREF _Toc513644647 \h </w:instrText>
            </w:r>
            <w:r w:rsidR="00B9317E">
              <w:rPr>
                <w:noProof/>
                <w:webHidden/>
              </w:rPr>
            </w:r>
            <w:r w:rsidR="00B9317E">
              <w:rPr>
                <w:noProof/>
                <w:webHidden/>
              </w:rPr>
              <w:fldChar w:fldCharType="separate"/>
            </w:r>
            <w:r w:rsidR="00B9317E">
              <w:rPr>
                <w:noProof/>
                <w:webHidden/>
              </w:rPr>
              <w:t>3</w:t>
            </w:r>
            <w:r w:rsidR="00B9317E">
              <w:rPr>
                <w:noProof/>
                <w:webHidden/>
              </w:rPr>
              <w:fldChar w:fldCharType="end"/>
            </w:r>
            <w:r>
              <w:rPr>
                <w:noProof/>
              </w:rPr>
              <w:fldChar w:fldCharType="end"/>
            </w:r>
          </w:ins>
        </w:p>
        <w:p w14:paraId="12323571" w14:textId="77777777" w:rsidR="00B9317E" w:rsidRDefault="00A41045">
          <w:pPr>
            <w:pStyle w:val="Obsah2"/>
            <w:tabs>
              <w:tab w:val="right" w:leader="dot" w:pos="9062"/>
            </w:tabs>
            <w:rPr>
              <w:ins w:id="82" w:author="Autor"/>
              <w:rFonts w:asciiTheme="minorHAnsi" w:eastAsiaTheme="minorEastAsia" w:hAnsiTheme="minorHAnsi" w:cstheme="minorBidi"/>
              <w:noProof/>
              <w:sz w:val="22"/>
              <w:szCs w:val="22"/>
            </w:rPr>
          </w:pPr>
          <w:ins w:id="83" w:author="Autor">
            <w:r>
              <w:fldChar w:fldCharType="begin"/>
            </w:r>
            <w:r>
              <w:instrText xml:space="preserve"> HYPERLINK \l "_Toc513644648" </w:instrText>
            </w:r>
            <w:r>
              <w:fldChar w:fldCharType="separate"/>
            </w:r>
            <w:r w:rsidR="00B9317E" w:rsidRPr="00D0321E">
              <w:rPr>
                <w:rStyle w:val="Hypertextovprepojenie"/>
                <w:noProof/>
              </w:rPr>
              <w:t>2 Zabezpečovacie prostriedky</w:t>
            </w:r>
            <w:r w:rsidR="00B9317E">
              <w:rPr>
                <w:noProof/>
                <w:webHidden/>
              </w:rPr>
              <w:tab/>
            </w:r>
            <w:r w:rsidR="00B9317E">
              <w:rPr>
                <w:noProof/>
                <w:webHidden/>
              </w:rPr>
              <w:fldChar w:fldCharType="begin"/>
            </w:r>
            <w:r w:rsidR="00B9317E">
              <w:rPr>
                <w:noProof/>
                <w:webHidden/>
              </w:rPr>
              <w:instrText xml:space="preserve"> PAGEREF _Toc513644648 \h </w:instrText>
            </w:r>
            <w:r w:rsidR="00B9317E">
              <w:rPr>
                <w:noProof/>
                <w:webHidden/>
              </w:rPr>
            </w:r>
            <w:r w:rsidR="00B9317E">
              <w:rPr>
                <w:noProof/>
                <w:webHidden/>
              </w:rPr>
              <w:fldChar w:fldCharType="separate"/>
            </w:r>
            <w:r w:rsidR="00B9317E">
              <w:rPr>
                <w:noProof/>
                <w:webHidden/>
              </w:rPr>
              <w:t>4</w:t>
            </w:r>
            <w:r w:rsidR="00B9317E">
              <w:rPr>
                <w:noProof/>
                <w:webHidden/>
              </w:rPr>
              <w:fldChar w:fldCharType="end"/>
            </w:r>
            <w:r>
              <w:rPr>
                <w:noProof/>
              </w:rPr>
              <w:fldChar w:fldCharType="end"/>
            </w:r>
          </w:ins>
        </w:p>
        <w:p w14:paraId="2B38F390" w14:textId="77777777" w:rsidR="00B9317E" w:rsidRDefault="00A41045">
          <w:pPr>
            <w:pStyle w:val="Obsah3"/>
            <w:tabs>
              <w:tab w:val="right" w:leader="dot" w:pos="9062"/>
            </w:tabs>
            <w:rPr>
              <w:ins w:id="84" w:author="Autor"/>
              <w:rFonts w:asciiTheme="minorHAnsi" w:eastAsiaTheme="minorEastAsia" w:hAnsiTheme="minorHAnsi" w:cstheme="minorBidi"/>
              <w:noProof/>
              <w:sz w:val="22"/>
              <w:szCs w:val="22"/>
            </w:rPr>
          </w:pPr>
          <w:ins w:id="85" w:author="Autor">
            <w:r>
              <w:fldChar w:fldCharType="begin"/>
            </w:r>
            <w:r>
              <w:instrText xml:space="preserve"> HYPERLINK \l "_Toc513644649" </w:instrText>
            </w:r>
            <w:r>
              <w:fldChar w:fldCharType="separate"/>
            </w:r>
            <w:r w:rsidR="00B9317E" w:rsidRPr="00D0321E">
              <w:rPr>
                <w:rStyle w:val="Hypertextovprepojenie"/>
                <w:noProof/>
              </w:rPr>
              <w:t>2.1 Záložné právo ako hlavný zabezpečovací prostriedok</w:t>
            </w:r>
            <w:r w:rsidR="00B9317E">
              <w:rPr>
                <w:noProof/>
                <w:webHidden/>
              </w:rPr>
              <w:tab/>
            </w:r>
            <w:r w:rsidR="00B9317E">
              <w:rPr>
                <w:noProof/>
                <w:webHidden/>
              </w:rPr>
              <w:fldChar w:fldCharType="begin"/>
            </w:r>
            <w:r w:rsidR="00B9317E">
              <w:rPr>
                <w:noProof/>
                <w:webHidden/>
              </w:rPr>
              <w:instrText xml:space="preserve"> PAGEREF _Toc513644649 \h </w:instrText>
            </w:r>
            <w:r w:rsidR="00B9317E">
              <w:rPr>
                <w:noProof/>
                <w:webHidden/>
              </w:rPr>
            </w:r>
            <w:r w:rsidR="00B9317E">
              <w:rPr>
                <w:noProof/>
                <w:webHidden/>
              </w:rPr>
              <w:fldChar w:fldCharType="separate"/>
            </w:r>
            <w:r w:rsidR="00B9317E">
              <w:rPr>
                <w:noProof/>
                <w:webHidden/>
              </w:rPr>
              <w:t>4</w:t>
            </w:r>
            <w:r w:rsidR="00B9317E">
              <w:rPr>
                <w:noProof/>
                <w:webHidden/>
              </w:rPr>
              <w:fldChar w:fldCharType="end"/>
            </w:r>
            <w:r>
              <w:rPr>
                <w:noProof/>
              </w:rPr>
              <w:fldChar w:fldCharType="end"/>
            </w:r>
          </w:ins>
        </w:p>
        <w:p w14:paraId="42E4A80A" w14:textId="77777777" w:rsidR="00B9317E" w:rsidRDefault="00A41045">
          <w:pPr>
            <w:pStyle w:val="Obsah4"/>
            <w:tabs>
              <w:tab w:val="right" w:leader="dot" w:pos="9062"/>
            </w:tabs>
            <w:rPr>
              <w:ins w:id="86" w:author="Autor"/>
              <w:rFonts w:asciiTheme="minorHAnsi" w:eastAsiaTheme="minorEastAsia" w:hAnsiTheme="minorHAnsi" w:cstheme="minorBidi"/>
              <w:noProof/>
              <w:sz w:val="22"/>
              <w:szCs w:val="22"/>
            </w:rPr>
          </w:pPr>
          <w:ins w:id="87" w:author="Autor">
            <w:r>
              <w:fldChar w:fldCharType="begin"/>
            </w:r>
            <w:r>
              <w:instrText xml:space="preserve"> HYPERLINK \l "_Toc513644650" </w:instrText>
            </w:r>
            <w:r>
              <w:fldChar w:fldCharType="separate"/>
            </w:r>
            <w:r w:rsidR="00B9317E" w:rsidRPr="00D0321E">
              <w:rPr>
                <w:rStyle w:val="Hypertextovprepojenie"/>
                <w:noProof/>
              </w:rPr>
              <w:t>2.1.1 Zabezpečovaná pohľadávka</w:t>
            </w:r>
            <w:r w:rsidR="00B9317E">
              <w:rPr>
                <w:noProof/>
                <w:webHidden/>
              </w:rPr>
              <w:tab/>
            </w:r>
            <w:r w:rsidR="00B9317E">
              <w:rPr>
                <w:noProof/>
                <w:webHidden/>
              </w:rPr>
              <w:fldChar w:fldCharType="begin"/>
            </w:r>
            <w:r w:rsidR="00B9317E">
              <w:rPr>
                <w:noProof/>
                <w:webHidden/>
              </w:rPr>
              <w:instrText xml:space="preserve"> PAGEREF _Toc513644650 \h </w:instrText>
            </w:r>
            <w:r w:rsidR="00B9317E">
              <w:rPr>
                <w:noProof/>
                <w:webHidden/>
              </w:rPr>
            </w:r>
            <w:r w:rsidR="00B9317E">
              <w:rPr>
                <w:noProof/>
                <w:webHidden/>
              </w:rPr>
              <w:fldChar w:fldCharType="separate"/>
            </w:r>
            <w:r w:rsidR="00B9317E">
              <w:rPr>
                <w:noProof/>
                <w:webHidden/>
              </w:rPr>
              <w:t>4</w:t>
            </w:r>
            <w:r w:rsidR="00B9317E">
              <w:rPr>
                <w:noProof/>
                <w:webHidden/>
              </w:rPr>
              <w:fldChar w:fldCharType="end"/>
            </w:r>
            <w:r>
              <w:rPr>
                <w:noProof/>
              </w:rPr>
              <w:fldChar w:fldCharType="end"/>
            </w:r>
          </w:ins>
        </w:p>
        <w:p w14:paraId="590F6178" w14:textId="77777777" w:rsidR="00B9317E" w:rsidRDefault="00A41045">
          <w:pPr>
            <w:pStyle w:val="Obsah4"/>
            <w:tabs>
              <w:tab w:val="right" w:leader="dot" w:pos="9062"/>
            </w:tabs>
            <w:rPr>
              <w:ins w:id="88" w:author="Autor"/>
              <w:rFonts w:asciiTheme="minorHAnsi" w:eastAsiaTheme="minorEastAsia" w:hAnsiTheme="minorHAnsi" w:cstheme="minorBidi"/>
              <w:noProof/>
              <w:sz w:val="22"/>
              <w:szCs w:val="22"/>
            </w:rPr>
          </w:pPr>
          <w:ins w:id="89" w:author="Autor">
            <w:r>
              <w:fldChar w:fldCharType="begin"/>
            </w:r>
            <w:r>
              <w:instrText xml:space="preserve"> HYPERLINK \l "_Toc513644651" </w:instrText>
            </w:r>
            <w:r>
              <w:fldChar w:fldCharType="separate"/>
            </w:r>
            <w:r w:rsidR="00B9317E" w:rsidRPr="00D0321E">
              <w:rPr>
                <w:rStyle w:val="Hypertextovprepojenie"/>
                <w:noProof/>
              </w:rPr>
              <w:t>2.1.2 Záložca</w:t>
            </w:r>
            <w:r w:rsidR="00B9317E">
              <w:rPr>
                <w:noProof/>
                <w:webHidden/>
              </w:rPr>
              <w:tab/>
            </w:r>
            <w:r w:rsidR="00B9317E">
              <w:rPr>
                <w:noProof/>
                <w:webHidden/>
              </w:rPr>
              <w:fldChar w:fldCharType="begin"/>
            </w:r>
            <w:r w:rsidR="00B9317E">
              <w:rPr>
                <w:noProof/>
                <w:webHidden/>
              </w:rPr>
              <w:instrText xml:space="preserve"> PAGEREF _Toc513644651 \h </w:instrText>
            </w:r>
            <w:r w:rsidR="00B9317E">
              <w:rPr>
                <w:noProof/>
                <w:webHidden/>
              </w:rPr>
            </w:r>
            <w:r w:rsidR="00B9317E">
              <w:rPr>
                <w:noProof/>
                <w:webHidden/>
              </w:rPr>
              <w:fldChar w:fldCharType="separate"/>
            </w:r>
            <w:r w:rsidR="00B9317E">
              <w:rPr>
                <w:noProof/>
                <w:webHidden/>
              </w:rPr>
              <w:t>5</w:t>
            </w:r>
            <w:r w:rsidR="00B9317E">
              <w:rPr>
                <w:noProof/>
                <w:webHidden/>
              </w:rPr>
              <w:fldChar w:fldCharType="end"/>
            </w:r>
            <w:r>
              <w:rPr>
                <w:noProof/>
              </w:rPr>
              <w:fldChar w:fldCharType="end"/>
            </w:r>
          </w:ins>
        </w:p>
        <w:p w14:paraId="3E1B30A1" w14:textId="77777777" w:rsidR="00B9317E" w:rsidRDefault="00A41045">
          <w:pPr>
            <w:pStyle w:val="Obsah4"/>
            <w:tabs>
              <w:tab w:val="right" w:leader="dot" w:pos="9062"/>
            </w:tabs>
            <w:rPr>
              <w:ins w:id="90" w:author="Autor"/>
              <w:rFonts w:asciiTheme="minorHAnsi" w:eastAsiaTheme="minorEastAsia" w:hAnsiTheme="minorHAnsi" w:cstheme="minorBidi"/>
              <w:noProof/>
              <w:sz w:val="22"/>
              <w:szCs w:val="22"/>
            </w:rPr>
          </w:pPr>
          <w:ins w:id="91" w:author="Autor">
            <w:r>
              <w:fldChar w:fldCharType="begin"/>
            </w:r>
            <w:r>
              <w:instrText xml:space="preserve"> HYPERLINK \l "_Toc513644652" </w:instrText>
            </w:r>
            <w:r>
              <w:fldChar w:fldCharType="separate"/>
            </w:r>
            <w:r w:rsidR="00B9317E" w:rsidRPr="00D0321E">
              <w:rPr>
                <w:rStyle w:val="Hypertextovprepojenie"/>
                <w:noProof/>
              </w:rPr>
              <w:t>2.1.3 Záloh (predmet záložného práva)</w:t>
            </w:r>
            <w:r w:rsidR="00B9317E">
              <w:rPr>
                <w:noProof/>
                <w:webHidden/>
              </w:rPr>
              <w:tab/>
            </w:r>
            <w:r w:rsidR="00B9317E">
              <w:rPr>
                <w:noProof/>
                <w:webHidden/>
              </w:rPr>
              <w:fldChar w:fldCharType="begin"/>
            </w:r>
            <w:r w:rsidR="00B9317E">
              <w:rPr>
                <w:noProof/>
                <w:webHidden/>
              </w:rPr>
              <w:instrText xml:space="preserve"> PAGEREF _Toc513644652 \h </w:instrText>
            </w:r>
            <w:r w:rsidR="00B9317E">
              <w:rPr>
                <w:noProof/>
                <w:webHidden/>
              </w:rPr>
            </w:r>
            <w:r w:rsidR="00B9317E">
              <w:rPr>
                <w:noProof/>
                <w:webHidden/>
              </w:rPr>
              <w:fldChar w:fldCharType="separate"/>
            </w:r>
            <w:r w:rsidR="00B9317E">
              <w:rPr>
                <w:noProof/>
                <w:webHidden/>
              </w:rPr>
              <w:t>6</w:t>
            </w:r>
            <w:r w:rsidR="00B9317E">
              <w:rPr>
                <w:noProof/>
                <w:webHidden/>
              </w:rPr>
              <w:fldChar w:fldCharType="end"/>
            </w:r>
            <w:r>
              <w:rPr>
                <w:noProof/>
              </w:rPr>
              <w:fldChar w:fldCharType="end"/>
            </w:r>
          </w:ins>
        </w:p>
        <w:p w14:paraId="342569E1" w14:textId="77777777" w:rsidR="00B9317E" w:rsidRDefault="00A41045">
          <w:pPr>
            <w:pStyle w:val="Obsah4"/>
            <w:tabs>
              <w:tab w:val="right" w:leader="dot" w:pos="9062"/>
            </w:tabs>
            <w:rPr>
              <w:ins w:id="92" w:author="Autor"/>
              <w:rFonts w:asciiTheme="minorHAnsi" w:eastAsiaTheme="minorEastAsia" w:hAnsiTheme="minorHAnsi" w:cstheme="minorBidi"/>
              <w:noProof/>
              <w:sz w:val="22"/>
              <w:szCs w:val="22"/>
            </w:rPr>
          </w:pPr>
          <w:ins w:id="93" w:author="Autor">
            <w:r>
              <w:fldChar w:fldCharType="begin"/>
            </w:r>
            <w:r>
              <w:instrText xml:space="preserve"> HYPERLINK \l "_Toc513644653" </w:instrText>
            </w:r>
            <w:r>
              <w:fldChar w:fldCharType="separate"/>
            </w:r>
            <w:r w:rsidR="00B9317E" w:rsidRPr="00D0321E">
              <w:rPr>
                <w:rStyle w:val="Hypertextovprepojenie"/>
                <w:noProof/>
              </w:rPr>
              <w:t>2.1.4 Postup pri zabezpečení pohľadávky</w:t>
            </w:r>
            <w:r w:rsidR="00B9317E">
              <w:rPr>
                <w:noProof/>
                <w:webHidden/>
              </w:rPr>
              <w:tab/>
            </w:r>
            <w:r w:rsidR="00B9317E">
              <w:rPr>
                <w:noProof/>
                <w:webHidden/>
              </w:rPr>
              <w:fldChar w:fldCharType="begin"/>
            </w:r>
            <w:r w:rsidR="00B9317E">
              <w:rPr>
                <w:noProof/>
                <w:webHidden/>
              </w:rPr>
              <w:instrText xml:space="preserve"> PAGEREF _Toc513644653 \h </w:instrText>
            </w:r>
            <w:r w:rsidR="00B9317E">
              <w:rPr>
                <w:noProof/>
                <w:webHidden/>
              </w:rPr>
            </w:r>
            <w:r w:rsidR="00B9317E">
              <w:rPr>
                <w:noProof/>
                <w:webHidden/>
              </w:rPr>
              <w:fldChar w:fldCharType="separate"/>
            </w:r>
            <w:r w:rsidR="00B9317E">
              <w:rPr>
                <w:noProof/>
                <w:webHidden/>
              </w:rPr>
              <w:t>8</w:t>
            </w:r>
            <w:r w:rsidR="00B9317E">
              <w:rPr>
                <w:noProof/>
                <w:webHidden/>
              </w:rPr>
              <w:fldChar w:fldCharType="end"/>
            </w:r>
            <w:r>
              <w:rPr>
                <w:noProof/>
              </w:rPr>
              <w:fldChar w:fldCharType="end"/>
            </w:r>
          </w:ins>
        </w:p>
        <w:p w14:paraId="1A5BAAF7" w14:textId="77777777" w:rsidR="00B9317E" w:rsidRDefault="00A41045">
          <w:pPr>
            <w:pStyle w:val="Obsah4"/>
            <w:tabs>
              <w:tab w:val="right" w:leader="dot" w:pos="9062"/>
            </w:tabs>
            <w:rPr>
              <w:ins w:id="94" w:author="Autor"/>
              <w:rFonts w:asciiTheme="minorHAnsi" w:eastAsiaTheme="minorEastAsia" w:hAnsiTheme="minorHAnsi" w:cstheme="minorBidi"/>
              <w:noProof/>
              <w:sz w:val="22"/>
              <w:szCs w:val="22"/>
            </w:rPr>
          </w:pPr>
          <w:ins w:id="95" w:author="Autor">
            <w:r>
              <w:fldChar w:fldCharType="begin"/>
            </w:r>
            <w:r>
              <w:instrText xml:space="preserve"> HYPERLINK \l "_Toc513644654" </w:instrText>
            </w:r>
            <w:r>
              <w:fldChar w:fldCharType="separate"/>
            </w:r>
            <w:r w:rsidR="00B9317E" w:rsidRPr="00D0321E">
              <w:rPr>
                <w:rStyle w:val="Hypertextovprepojenie"/>
                <w:noProof/>
              </w:rPr>
              <w:t>2.1.5 Zriadenie záložného práva</w:t>
            </w:r>
            <w:r w:rsidR="00B9317E">
              <w:rPr>
                <w:noProof/>
                <w:webHidden/>
              </w:rPr>
              <w:tab/>
            </w:r>
            <w:r w:rsidR="00B9317E">
              <w:rPr>
                <w:noProof/>
                <w:webHidden/>
              </w:rPr>
              <w:fldChar w:fldCharType="begin"/>
            </w:r>
            <w:r w:rsidR="00B9317E">
              <w:rPr>
                <w:noProof/>
                <w:webHidden/>
              </w:rPr>
              <w:instrText xml:space="preserve"> PAGEREF _Toc513644654 \h </w:instrText>
            </w:r>
            <w:r w:rsidR="00B9317E">
              <w:rPr>
                <w:noProof/>
                <w:webHidden/>
              </w:rPr>
            </w:r>
            <w:r w:rsidR="00B9317E">
              <w:rPr>
                <w:noProof/>
                <w:webHidden/>
              </w:rPr>
              <w:fldChar w:fldCharType="separate"/>
            </w:r>
            <w:r w:rsidR="00B9317E">
              <w:rPr>
                <w:noProof/>
                <w:webHidden/>
              </w:rPr>
              <w:t>8</w:t>
            </w:r>
            <w:r w:rsidR="00B9317E">
              <w:rPr>
                <w:noProof/>
                <w:webHidden/>
              </w:rPr>
              <w:fldChar w:fldCharType="end"/>
            </w:r>
            <w:r>
              <w:rPr>
                <w:noProof/>
              </w:rPr>
              <w:fldChar w:fldCharType="end"/>
            </w:r>
          </w:ins>
        </w:p>
        <w:p w14:paraId="49BA917C" w14:textId="77777777" w:rsidR="00B9317E" w:rsidRDefault="00A41045">
          <w:pPr>
            <w:pStyle w:val="Obsah4"/>
            <w:tabs>
              <w:tab w:val="right" w:leader="dot" w:pos="9062"/>
            </w:tabs>
            <w:rPr>
              <w:ins w:id="96" w:author="Autor"/>
              <w:rFonts w:asciiTheme="minorHAnsi" w:eastAsiaTheme="minorEastAsia" w:hAnsiTheme="minorHAnsi" w:cstheme="minorBidi"/>
              <w:noProof/>
              <w:sz w:val="22"/>
              <w:szCs w:val="22"/>
            </w:rPr>
          </w:pPr>
          <w:ins w:id="97" w:author="Autor">
            <w:r>
              <w:fldChar w:fldCharType="begin"/>
            </w:r>
            <w:r>
              <w:instrText xml:space="preserve"> HYPERLINK \l "_Toc513644655" </w:instrText>
            </w:r>
            <w:r>
              <w:fldChar w:fldCharType="separate"/>
            </w:r>
            <w:r w:rsidR="00B9317E" w:rsidRPr="00D0321E">
              <w:rPr>
                <w:rStyle w:val="Hypertextovprepojenie"/>
                <w:noProof/>
              </w:rPr>
              <w:t>2.1.6 Vznik záložného práva</w:t>
            </w:r>
            <w:r w:rsidR="00B9317E">
              <w:rPr>
                <w:noProof/>
                <w:webHidden/>
              </w:rPr>
              <w:tab/>
            </w:r>
            <w:r w:rsidR="00B9317E">
              <w:rPr>
                <w:noProof/>
                <w:webHidden/>
              </w:rPr>
              <w:fldChar w:fldCharType="begin"/>
            </w:r>
            <w:r w:rsidR="00B9317E">
              <w:rPr>
                <w:noProof/>
                <w:webHidden/>
              </w:rPr>
              <w:instrText xml:space="preserve"> PAGEREF _Toc513644655 \h </w:instrText>
            </w:r>
            <w:r w:rsidR="00B9317E">
              <w:rPr>
                <w:noProof/>
                <w:webHidden/>
              </w:rPr>
            </w:r>
            <w:r w:rsidR="00B9317E">
              <w:rPr>
                <w:noProof/>
                <w:webHidden/>
              </w:rPr>
              <w:fldChar w:fldCharType="separate"/>
            </w:r>
            <w:r w:rsidR="00B9317E">
              <w:rPr>
                <w:noProof/>
                <w:webHidden/>
              </w:rPr>
              <w:t>9</w:t>
            </w:r>
            <w:r w:rsidR="00B9317E">
              <w:rPr>
                <w:noProof/>
                <w:webHidden/>
              </w:rPr>
              <w:fldChar w:fldCharType="end"/>
            </w:r>
            <w:r>
              <w:rPr>
                <w:noProof/>
              </w:rPr>
              <w:fldChar w:fldCharType="end"/>
            </w:r>
          </w:ins>
        </w:p>
        <w:p w14:paraId="156C0E07" w14:textId="77777777" w:rsidR="00B9317E" w:rsidRDefault="00A41045">
          <w:pPr>
            <w:pStyle w:val="Obsah4"/>
            <w:tabs>
              <w:tab w:val="right" w:leader="dot" w:pos="9062"/>
            </w:tabs>
            <w:rPr>
              <w:ins w:id="98" w:author="Autor"/>
              <w:rFonts w:asciiTheme="minorHAnsi" w:eastAsiaTheme="minorEastAsia" w:hAnsiTheme="minorHAnsi" w:cstheme="minorBidi"/>
              <w:noProof/>
              <w:sz w:val="22"/>
              <w:szCs w:val="22"/>
            </w:rPr>
          </w:pPr>
          <w:ins w:id="99" w:author="Autor">
            <w:r>
              <w:fldChar w:fldCharType="begin"/>
            </w:r>
            <w:r>
              <w:instrText xml:space="preserve"> HYPERLINK \l "_Toc513644656" </w:instrText>
            </w:r>
            <w:r>
              <w:fldChar w:fldCharType="separate"/>
            </w:r>
            <w:r w:rsidR="00B9317E" w:rsidRPr="00D0321E">
              <w:rPr>
                <w:rStyle w:val="Hypertextovprepojenie"/>
                <w:noProof/>
              </w:rPr>
              <w:t>2.1.7 Postup pri výkone  záložného práva</w:t>
            </w:r>
            <w:r w:rsidR="00B9317E">
              <w:rPr>
                <w:noProof/>
                <w:webHidden/>
              </w:rPr>
              <w:tab/>
            </w:r>
            <w:r w:rsidR="00B9317E">
              <w:rPr>
                <w:noProof/>
                <w:webHidden/>
              </w:rPr>
              <w:fldChar w:fldCharType="begin"/>
            </w:r>
            <w:r w:rsidR="00B9317E">
              <w:rPr>
                <w:noProof/>
                <w:webHidden/>
              </w:rPr>
              <w:instrText xml:space="preserve"> PAGEREF _Toc513644656 \h </w:instrText>
            </w:r>
            <w:r w:rsidR="00B9317E">
              <w:rPr>
                <w:noProof/>
                <w:webHidden/>
              </w:rPr>
            </w:r>
            <w:r w:rsidR="00B9317E">
              <w:rPr>
                <w:noProof/>
                <w:webHidden/>
              </w:rPr>
              <w:fldChar w:fldCharType="separate"/>
            </w:r>
            <w:r w:rsidR="00B9317E">
              <w:rPr>
                <w:noProof/>
                <w:webHidden/>
              </w:rPr>
              <w:t>10</w:t>
            </w:r>
            <w:r w:rsidR="00B9317E">
              <w:rPr>
                <w:noProof/>
                <w:webHidden/>
              </w:rPr>
              <w:fldChar w:fldCharType="end"/>
            </w:r>
            <w:r>
              <w:rPr>
                <w:noProof/>
              </w:rPr>
              <w:fldChar w:fldCharType="end"/>
            </w:r>
          </w:ins>
        </w:p>
        <w:p w14:paraId="6D62DD0F" w14:textId="77777777" w:rsidR="00B9317E" w:rsidRDefault="00A41045">
          <w:pPr>
            <w:pStyle w:val="Obsah4"/>
            <w:tabs>
              <w:tab w:val="right" w:leader="dot" w:pos="9062"/>
            </w:tabs>
            <w:rPr>
              <w:ins w:id="100" w:author="Autor"/>
              <w:rFonts w:asciiTheme="minorHAnsi" w:eastAsiaTheme="minorEastAsia" w:hAnsiTheme="minorHAnsi" w:cstheme="minorBidi"/>
              <w:noProof/>
              <w:sz w:val="22"/>
              <w:szCs w:val="22"/>
            </w:rPr>
          </w:pPr>
          <w:ins w:id="101" w:author="Autor">
            <w:r>
              <w:fldChar w:fldCharType="begin"/>
            </w:r>
            <w:r>
              <w:instrText xml:space="preserve"> HYPERLINK \l "_Toc513644657" </w:instrText>
            </w:r>
            <w:r>
              <w:fldChar w:fldCharType="separate"/>
            </w:r>
            <w:r w:rsidR="00B9317E" w:rsidRPr="00D0321E">
              <w:rPr>
                <w:rStyle w:val="Hypertextovprepojenie"/>
                <w:noProof/>
              </w:rPr>
              <w:t>2.1.8 Zákonné obmedzenia pri uplatňovaní záložného práva</w:t>
            </w:r>
            <w:r w:rsidR="00B9317E">
              <w:rPr>
                <w:noProof/>
                <w:webHidden/>
              </w:rPr>
              <w:tab/>
            </w:r>
            <w:r w:rsidR="00B9317E">
              <w:rPr>
                <w:noProof/>
                <w:webHidden/>
              </w:rPr>
              <w:fldChar w:fldCharType="begin"/>
            </w:r>
            <w:r w:rsidR="00B9317E">
              <w:rPr>
                <w:noProof/>
                <w:webHidden/>
              </w:rPr>
              <w:instrText xml:space="preserve"> PAGEREF _Toc513644657 \h </w:instrText>
            </w:r>
            <w:r w:rsidR="00B9317E">
              <w:rPr>
                <w:noProof/>
                <w:webHidden/>
              </w:rPr>
            </w:r>
            <w:r w:rsidR="00B9317E">
              <w:rPr>
                <w:noProof/>
                <w:webHidden/>
              </w:rPr>
              <w:fldChar w:fldCharType="separate"/>
            </w:r>
            <w:r w:rsidR="00B9317E">
              <w:rPr>
                <w:noProof/>
                <w:webHidden/>
              </w:rPr>
              <w:t>12</w:t>
            </w:r>
            <w:r w:rsidR="00B9317E">
              <w:rPr>
                <w:noProof/>
                <w:webHidden/>
              </w:rPr>
              <w:fldChar w:fldCharType="end"/>
            </w:r>
            <w:r>
              <w:rPr>
                <w:noProof/>
              </w:rPr>
              <w:fldChar w:fldCharType="end"/>
            </w:r>
          </w:ins>
        </w:p>
        <w:p w14:paraId="04C78356" w14:textId="77777777" w:rsidR="00B9317E" w:rsidRDefault="00A41045">
          <w:pPr>
            <w:pStyle w:val="Obsah4"/>
            <w:tabs>
              <w:tab w:val="right" w:leader="dot" w:pos="9062"/>
            </w:tabs>
            <w:rPr>
              <w:ins w:id="102" w:author="Autor"/>
              <w:rFonts w:asciiTheme="minorHAnsi" w:eastAsiaTheme="minorEastAsia" w:hAnsiTheme="minorHAnsi" w:cstheme="minorBidi"/>
              <w:noProof/>
              <w:sz w:val="22"/>
              <w:szCs w:val="22"/>
            </w:rPr>
          </w:pPr>
          <w:ins w:id="103" w:author="Autor">
            <w:r>
              <w:fldChar w:fldCharType="begin"/>
            </w:r>
            <w:r>
              <w:instrText xml:space="preserve"> HYPERLINK \l "_Toc513644658" </w:instrText>
            </w:r>
            <w:r>
              <w:fldChar w:fldCharType="separate"/>
            </w:r>
            <w:r w:rsidR="00B9317E" w:rsidRPr="00D0321E">
              <w:rPr>
                <w:rStyle w:val="Hypertextovprepojenie"/>
                <w:noProof/>
              </w:rPr>
              <w:t>2.1.9 Odporúčané percentá akceptovania z ceny ocenenia predmetu zabezpečenia</w:t>
            </w:r>
            <w:r w:rsidR="00B9317E">
              <w:rPr>
                <w:noProof/>
                <w:webHidden/>
              </w:rPr>
              <w:tab/>
            </w:r>
            <w:r w:rsidR="00B9317E">
              <w:rPr>
                <w:noProof/>
                <w:webHidden/>
              </w:rPr>
              <w:fldChar w:fldCharType="begin"/>
            </w:r>
            <w:r w:rsidR="00B9317E">
              <w:rPr>
                <w:noProof/>
                <w:webHidden/>
              </w:rPr>
              <w:instrText xml:space="preserve"> PAGEREF _Toc513644658 \h </w:instrText>
            </w:r>
            <w:r w:rsidR="00B9317E">
              <w:rPr>
                <w:noProof/>
                <w:webHidden/>
              </w:rPr>
            </w:r>
            <w:r w:rsidR="00B9317E">
              <w:rPr>
                <w:noProof/>
                <w:webHidden/>
              </w:rPr>
              <w:fldChar w:fldCharType="separate"/>
            </w:r>
            <w:r w:rsidR="00B9317E">
              <w:rPr>
                <w:noProof/>
                <w:webHidden/>
              </w:rPr>
              <w:t>12</w:t>
            </w:r>
            <w:r w:rsidR="00B9317E">
              <w:rPr>
                <w:noProof/>
                <w:webHidden/>
              </w:rPr>
              <w:fldChar w:fldCharType="end"/>
            </w:r>
            <w:r>
              <w:rPr>
                <w:noProof/>
              </w:rPr>
              <w:fldChar w:fldCharType="end"/>
            </w:r>
          </w:ins>
        </w:p>
        <w:p w14:paraId="75062985" w14:textId="77777777" w:rsidR="00B9317E" w:rsidRDefault="00A41045">
          <w:pPr>
            <w:pStyle w:val="Obsah4"/>
            <w:tabs>
              <w:tab w:val="right" w:leader="dot" w:pos="9062"/>
            </w:tabs>
            <w:rPr>
              <w:ins w:id="104" w:author="Autor"/>
              <w:rFonts w:asciiTheme="minorHAnsi" w:eastAsiaTheme="minorEastAsia" w:hAnsiTheme="minorHAnsi" w:cstheme="minorBidi"/>
              <w:noProof/>
              <w:sz w:val="22"/>
              <w:szCs w:val="22"/>
            </w:rPr>
          </w:pPr>
          <w:ins w:id="105" w:author="Autor">
            <w:r>
              <w:fldChar w:fldCharType="begin"/>
            </w:r>
            <w:r>
              <w:instrText xml:space="preserve"> HYPERLINK \l "_Toc513644659" </w:instrText>
            </w:r>
            <w:r>
              <w:fldChar w:fldCharType="separate"/>
            </w:r>
            <w:r w:rsidR="00B9317E" w:rsidRPr="00D0321E">
              <w:rPr>
                <w:rStyle w:val="Hypertextovprepojenie"/>
                <w:noProof/>
              </w:rPr>
              <w:t>2.1.10 Záložné právo v prípade súbežného zakladania predmetu projektu v prospech financujúcej banky alebo financujúcej inštitúcie</w:t>
            </w:r>
            <w:r w:rsidR="00B9317E">
              <w:rPr>
                <w:noProof/>
                <w:webHidden/>
              </w:rPr>
              <w:tab/>
            </w:r>
            <w:r w:rsidR="00B9317E">
              <w:rPr>
                <w:noProof/>
                <w:webHidden/>
              </w:rPr>
              <w:fldChar w:fldCharType="begin"/>
            </w:r>
            <w:r w:rsidR="00B9317E">
              <w:rPr>
                <w:noProof/>
                <w:webHidden/>
              </w:rPr>
              <w:instrText xml:space="preserve"> PAGEREF _Toc513644659 \h </w:instrText>
            </w:r>
            <w:r w:rsidR="00B9317E">
              <w:rPr>
                <w:noProof/>
                <w:webHidden/>
              </w:rPr>
            </w:r>
            <w:r w:rsidR="00B9317E">
              <w:rPr>
                <w:noProof/>
                <w:webHidden/>
              </w:rPr>
              <w:fldChar w:fldCharType="separate"/>
            </w:r>
            <w:r w:rsidR="00B9317E">
              <w:rPr>
                <w:noProof/>
                <w:webHidden/>
              </w:rPr>
              <w:t>14</w:t>
            </w:r>
            <w:r w:rsidR="00B9317E">
              <w:rPr>
                <w:noProof/>
                <w:webHidden/>
              </w:rPr>
              <w:fldChar w:fldCharType="end"/>
            </w:r>
            <w:r>
              <w:rPr>
                <w:noProof/>
              </w:rPr>
              <w:fldChar w:fldCharType="end"/>
            </w:r>
          </w:ins>
        </w:p>
        <w:p w14:paraId="0873C4C3" w14:textId="77777777" w:rsidR="00B9317E" w:rsidRDefault="00A41045">
          <w:pPr>
            <w:pStyle w:val="Obsah3"/>
            <w:tabs>
              <w:tab w:val="right" w:leader="dot" w:pos="9062"/>
            </w:tabs>
            <w:rPr>
              <w:ins w:id="106" w:author="Autor"/>
              <w:rFonts w:asciiTheme="minorHAnsi" w:eastAsiaTheme="minorEastAsia" w:hAnsiTheme="minorHAnsi" w:cstheme="minorBidi"/>
              <w:noProof/>
              <w:sz w:val="22"/>
              <w:szCs w:val="22"/>
            </w:rPr>
          </w:pPr>
          <w:ins w:id="107" w:author="Autor">
            <w:r>
              <w:fldChar w:fldCharType="begin"/>
            </w:r>
            <w:r>
              <w:instrText xml:space="preserve"> HYPERLINK \l "_Toc513644660" </w:instrText>
            </w:r>
            <w:r>
              <w:fldChar w:fldCharType="separate"/>
            </w:r>
            <w:r w:rsidR="00B9317E" w:rsidRPr="00D0321E">
              <w:rPr>
                <w:rStyle w:val="Hypertextovprepojenie"/>
                <w:noProof/>
              </w:rPr>
              <w:t>2.2 Ostatné druhy zabezpečovacích prostriedkov alebo postupu zabezpečenia</w:t>
            </w:r>
            <w:r w:rsidR="00B9317E">
              <w:rPr>
                <w:noProof/>
                <w:webHidden/>
              </w:rPr>
              <w:tab/>
            </w:r>
            <w:r w:rsidR="00B9317E">
              <w:rPr>
                <w:noProof/>
                <w:webHidden/>
              </w:rPr>
              <w:fldChar w:fldCharType="begin"/>
            </w:r>
            <w:r w:rsidR="00B9317E">
              <w:rPr>
                <w:noProof/>
                <w:webHidden/>
              </w:rPr>
              <w:instrText xml:space="preserve"> PAGEREF _Toc513644660 \h </w:instrText>
            </w:r>
            <w:r w:rsidR="00B9317E">
              <w:rPr>
                <w:noProof/>
                <w:webHidden/>
              </w:rPr>
            </w:r>
            <w:r w:rsidR="00B9317E">
              <w:rPr>
                <w:noProof/>
                <w:webHidden/>
              </w:rPr>
              <w:fldChar w:fldCharType="separate"/>
            </w:r>
            <w:r w:rsidR="00B9317E">
              <w:rPr>
                <w:noProof/>
                <w:webHidden/>
              </w:rPr>
              <w:t>14</w:t>
            </w:r>
            <w:r w:rsidR="00B9317E">
              <w:rPr>
                <w:noProof/>
                <w:webHidden/>
              </w:rPr>
              <w:fldChar w:fldCharType="end"/>
            </w:r>
            <w:r>
              <w:rPr>
                <w:noProof/>
              </w:rPr>
              <w:fldChar w:fldCharType="end"/>
            </w:r>
          </w:ins>
        </w:p>
        <w:p w14:paraId="5C50209D" w14:textId="77777777" w:rsidR="00B9317E" w:rsidRDefault="00A41045">
          <w:pPr>
            <w:pStyle w:val="Obsah4"/>
            <w:tabs>
              <w:tab w:val="right" w:leader="dot" w:pos="9062"/>
            </w:tabs>
            <w:rPr>
              <w:ins w:id="108" w:author="Autor"/>
              <w:rFonts w:asciiTheme="minorHAnsi" w:eastAsiaTheme="minorEastAsia" w:hAnsiTheme="minorHAnsi" w:cstheme="minorBidi"/>
              <w:noProof/>
              <w:sz w:val="22"/>
              <w:szCs w:val="22"/>
            </w:rPr>
          </w:pPr>
          <w:ins w:id="109" w:author="Autor">
            <w:r>
              <w:fldChar w:fldCharType="begin"/>
            </w:r>
            <w:r>
              <w:instrText xml:space="preserve"> HYPERLINK \l "_Toc513644661" </w:instrText>
            </w:r>
            <w:r>
              <w:fldChar w:fldCharType="separate"/>
            </w:r>
            <w:r w:rsidR="00B9317E" w:rsidRPr="00D0321E">
              <w:rPr>
                <w:rStyle w:val="Hypertextovprepojenie"/>
                <w:noProof/>
              </w:rPr>
              <w:t>2.2.1 Zádržné právo</w:t>
            </w:r>
            <w:r w:rsidR="00B9317E">
              <w:rPr>
                <w:noProof/>
                <w:webHidden/>
              </w:rPr>
              <w:tab/>
            </w:r>
            <w:r w:rsidR="00B9317E">
              <w:rPr>
                <w:noProof/>
                <w:webHidden/>
              </w:rPr>
              <w:fldChar w:fldCharType="begin"/>
            </w:r>
            <w:r w:rsidR="00B9317E">
              <w:rPr>
                <w:noProof/>
                <w:webHidden/>
              </w:rPr>
              <w:instrText xml:space="preserve"> PAGEREF _Toc513644661 \h </w:instrText>
            </w:r>
            <w:r w:rsidR="00B9317E">
              <w:rPr>
                <w:noProof/>
                <w:webHidden/>
              </w:rPr>
            </w:r>
            <w:r w:rsidR="00B9317E">
              <w:rPr>
                <w:noProof/>
                <w:webHidden/>
              </w:rPr>
              <w:fldChar w:fldCharType="separate"/>
            </w:r>
            <w:r w:rsidR="00B9317E">
              <w:rPr>
                <w:noProof/>
                <w:webHidden/>
              </w:rPr>
              <w:t>14</w:t>
            </w:r>
            <w:r w:rsidR="00B9317E">
              <w:rPr>
                <w:noProof/>
                <w:webHidden/>
              </w:rPr>
              <w:fldChar w:fldCharType="end"/>
            </w:r>
            <w:r>
              <w:rPr>
                <w:noProof/>
              </w:rPr>
              <w:fldChar w:fldCharType="end"/>
            </w:r>
          </w:ins>
        </w:p>
        <w:p w14:paraId="09001496" w14:textId="77777777" w:rsidR="00B9317E" w:rsidRDefault="00A41045">
          <w:pPr>
            <w:pStyle w:val="Obsah4"/>
            <w:tabs>
              <w:tab w:val="right" w:leader="dot" w:pos="9062"/>
            </w:tabs>
            <w:rPr>
              <w:ins w:id="110" w:author="Autor"/>
              <w:rFonts w:asciiTheme="minorHAnsi" w:eastAsiaTheme="minorEastAsia" w:hAnsiTheme="minorHAnsi" w:cstheme="minorBidi"/>
              <w:noProof/>
              <w:sz w:val="22"/>
              <w:szCs w:val="22"/>
            </w:rPr>
          </w:pPr>
          <w:ins w:id="111" w:author="Autor">
            <w:r>
              <w:fldChar w:fldCharType="begin"/>
            </w:r>
            <w:r>
              <w:instrText xml:space="preserve"> HYPERLINK \l "_Toc513644662" </w:instrText>
            </w:r>
            <w:r>
              <w:fldChar w:fldCharType="separate"/>
            </w:r>
            <w:r w:rsidR="00B9317E" w:rsidRPr="00D0321E">
              <w:rPr>
                <w:rStyle w:val="Hypertextovprepojenie"/>
                <w:noProof/>
              </w:rPr>
              <w:t>2.2.2 Zmluvná pokuta</w:t>
            </w:r>
            <w:r w:rsidR="00B9317E">
              <w:rPr>
                <w:noProof/>
                <w:webHidden/>
              </w:rPr>
              <w:tab/>
            </w:r>
            <w:r w:rsidR="00B9317E">
              <w:rPr>
                <w:noProof/>
                <w:webHidden/>
              </w:rPr>
              <w:fldChar w:fldCharType="begin"/>
            </w:r>
            <w:r w:rsidR="00B9317E">
              <w:rPr>
                <w:noProof/>
                <w:webHidden/>
              </w:rPr>
              <w:instrText xml:space="preserve"> PAGEREF _Toc513644662 \h </w:instrText>
            </w:r>
            <w:r w:rsidR="00B9317E">
              <w:rPr>
                <w:noProof/>
                <w:webHidden/>
              </w:rPr>
            </w:r>
            <w:r w:rsidR="00B9317E">
              <w:rPr>
                <w:noProof/>
                <w:webHidden/>
              </w:rPr>
              <w:fldChar w:fldCharType="separate"/>
            </w:r>
            <w:r w:rsidR="00B9317E">
              <w:rPr>
                <w:noProof/>
                <w:webHidden/>
              </w:rPr>
              <w:t>14</w:t>
            </w:r>
            <w:r w:rsidR="00B9317E">
              <w:rPr>
                <w:noProof/>
                <w:webHidden/>
              </w:rPr>
              <w:fldChar w:fldCharType="end"/>
            </w:r>
            <w:r>
              <w:rPr>
                <w:noProof/>
              </w:rPr>
              <w:fldChar w:fldCharType="end"/>
            </w:r>
          </w:ins>
        </w:p>
        <w:p w14:paraId="63226108" w14:textId="77777777" w:rsidR="00B9317E" w:rsidRDefault="00A41045">
          <w:pPr>
            <w:pStyle w:val="Obsah4"/>
            <w:tabs>
              <w:tab w:val="right" w:leader="dot" w:pos="9062"/>
            </w:tabs>
            <w:rPr>
              <w:ins w:id="112" w:author="Autor"/>
              <w:rFonts w:asciiTheme="minorHAnsi" w:eastAsiaTheme="minorEastAsia" w:hAnsiTheme="minorHAnsi" w:cstheme="minorBidi"/>
              <w:noProof/>
              <w:sz w:val="22"/>
              <w:szCs w:val="22"/>
            </w:rPr>
          </w:pPr>
          <w:ins w:id="113" w:author="Autor">
            <w:r>
              <w:fldChar w:fldCharType="begin"/>
            </w:r>
            <w:r>
              <w:instrText xml:space="preserve"> HYPERLINK \l "_Toc513644663" </w:instrText>
            </w:r>
            <w:r>
              <w:fldChar w:fldCharType="separate"/>
            </w:r>
            <w:r w:rsidR="00B9317E" w:rsidRPr="00D0321E">
              <w:rPr>
                <w:rStyle w:val="Hypertextovprepojenie"/>
                <w:noProof/>
              </w:rPr>
              <w:t>2.2.3 Ručenie</w:t>
            </w:r>
            <w:r w:rsidR="00B9317E">
              <w:rPr>
                <w:noProof/>
                <w:webHidden/>
              </w:rPr>
              <w:tab/>
            </w:r>
            <w:r w:rsidR="00B9317E">
              <w:rPr>
                <w:noProof/>
                <w:webHidden/>
              </w:rPr>
              <w:fldChar w:fldCharType="begin"/>
            </w:r>
            <w:r w:rsidR="00B9317E">
              <w:rPr>
                <w:noProof/>
                <w:webHidden/>
              </w:rPr>
              <w:instrText xml:space="preserve"> PAGEREF _Toc513644663 \h </w:instrText>
            </w:r>
            <w:r w:rsidR="00B9317E">
              <w:rPr>
                <w:noProof/>
                <w:webHidden/>
              </w:rPr>
            </w:r>
            <w:r w:rsidR="00B9317E">
              <w:rPr>
                <w:noProof/>
                <w:webHidden/>
              </w:rPr>
              <w:fldChar w:fldCharType="separate"/>
            </w:r>
            <w:r w:rsidR="00B9317E">
              <w:rPr>
                <w:noProof/>
                <w:webHidden/>
              </w:rPr>
              <w:t>16</w:t>
            </w:r>
            <w:r w:rsidR="00B9317E">
              <w:rPr>
                <w:noProof/>
                <w:webHidden/>
              </w:rPr>
              <w:fldChar w:fldCharType="end"/>
            </w:r>
            <w:r>
              <w:rPr>
                <w:noProof/>
              </w:rPr>
              <w:fldChar w:fldCharType="end"/>
            </w:r>
          </w:ins>
        </w:p>
        <w:p w14:paraId="38F165FE" w14:textId="77777777" w:rsidR="00B9317E" w:rsidRDefault="00A41045">
          <w:pPr>
            <w:pStyle w:val="Obsah4"/>
            <w:tabs>
              <w:tab w:val="right" w:leader="dot" w:pos="9062"/>
            </w:tabs>
            <w:rPr>
              <w:ins w:id="114" w:author="Autor"/>
              <w:rFonts w:asciiTheme="minorHAnsi" w:eastAsiaTheme="minorEastAsia" w:hAnsiTheme="minorHAnsi" w:cstheme="minorBidi"/>
              <w:noProof/>
              <w:sz w:val="22"/>
              <w:szCs w:val="22"/>
            </w:rPr>
          </w:pPr>
          <w:ins w:id="115" w:author="Autor">
            <w:r>
              <w:fldChar w:fldCharType="begin"/>
            </w:r>
            <w:r>
              <w:instrText xml:space="preserve"> HYPERLINK \l "_Toc513644664" </w:instrText>
            </w:r>
            <w:r>
              <w:fldChar w:fldCharType="separate"/>
            </w:r>
            <w:r w:rsidR="00B9317E" w:rsidRPr="00D0321E">
              <w:rPr>
                <w:rStyle w:val="Hypertextovprepojenie"/>
                <w:noProof/>
              </w:rPr>
              <w:t>2.2.4 Banková záruka</w:t>
            </w:r>
            <w:r w:rsidR="00B9317E">
              <w:rPr>
                <w:noProof/>
                <w:webHidden/>
              </w:rPr>
              <w:tab/>
            </w:r>
            <w:r w:rsidR="00B9317E">
              <w:rPr>
                <w:noProof/>
                <w:webHidden/>
              </w:rPr>
              <w:fldChar w:fldCharType="begin"/>
            </w:r>
            <w:r w:rsidR="00B9317E">
              <w:rPr>
                <w:noProof/>
                <w:webHidden/>
              </w:rPr>
              <w:instrText xml:space="preserve"> PAGEREF _Toc513644664 \h </w:instrText>
            </w:r>
            <w:r w:rsidR="00B9317E">
              <w:rPr>
                <w:noProof/>
                <w:webHidden/>
              </w:rPr>
            </w:r>
            <w:r w:rsidR="00B9317E">
              <w:rPr>
                <w:noProof/>
                <w:webHidden/>
              </w:rPr>
              <w:fldChar w:fldCharType="separate"/>
            </w:r>
            <w:r w:rsidR="00B9317E">
              <w:rPr>
                <w:noProof/>
                <w:webHidden/>
              </w:rPr>
              <w:t>17</w:t>
            </w:r>
            <w:r w:rsidR="00B9317E">
              <w:rPr>
                <w:noProof/>
                <w:webHidden/>
              </w:rPr>
              <w:fldChar w:fldCharType="end"/>
            </w:r>
            <w:r>
              <w:rPr>
                <w:noProof/>
              </w:rPr>
              <w:fldChar w:fldCharType="end"/>
            </w:r>
          </w:ins>
        </w:p>
        <w:p w14:paraId="1FE2A54E" w14:textId="77777777" w:rsidR="00B9317E" w:rsidRDefault="00A41045">
          <w:pPr>
            <w:pStyle w:val="Obsah4"/>
            <w:tabs>
              <w:tab w:val="right" w:leader="dot" w:pos="9062"/>
            </w:tabs>
            <w:rPr>
              <w:ins w:id="116" w:author="Autor"/>
              <w:rFonts w:asciiTheme="minorHAnsi" w:eastAsiaTheme="minorEastAsia" w:hAnsiTheme="minorHAnsi" w:cstheme="minorBidi"/>
              <w:noProof/>
              <w:sz w:val="22"/>
              <w:szCs w:val="22"/>
            </w:rPr>
          </w:pPr>
          <w:ins w:id="117" w:author="Autor">
            <w:r>
              <w:fldChar w:fldCharType="begin"/>
            </w:r>
            <w:r>
              <w:instrText xml:space="preserve"> HYPERLINK \l "_Toc513644665" </w:instrText>
            </w:r>
            <w:r>
              <w:fldChar w:fldCharType="separate"/>
            </w:r>
            <w:r w:rsidR="00B9317E" w:rsidRPr="00D0321E">
              <w:rPr>
                <w:rStyle w:val="Hypertextovprepojenie"/>
                <w:noProof/>
              </w:rPr>
              <w:t>2.2.5 Zabezpečovací prevod práva</w:t>
            </w:r>
            <w:r w:rsidR="00B9317E">
              <w:rPr>
                <w:noProof/>
                <w:webHidden/>
              </w:rPr>
              <w:tab/>
            </w:r>
            <w:r w:rsidR="00B9317E">
              <w:rPr>
                <w:noProof/>
                <w:webHidden/>
              </w:rPr>
              <w:fldChar w:fldCharType="begin"/>
            </w:r>
            <w:r w:rsidR="00B9317E">
              <w:rPr>
                <w:noProof/>
                <w:webHidden/>
              </w:rPr>
              <w:instrText xml:space="preserve"> PAGEREF _Toc513644665 \h </w:instrText>
            </w:r>
            <w:r w:rsidR="00B9317E">
              <w:rPr>
                <w:noProof/>
                <w:webHidden/>
              </w:rPr>
            </w:r>
            <w:r w:rsidR="00B9317E">
              <w:rPr>
                <w:noProof/>
                <w:webHidden/>
              </w:rPr>
              <w:fldChar w:fldCharType="separate"/>
            </w:r>
            <w:r w:rsidR="00B9317E">
              <w:rPr>
                <w:noProof/>
                <w:webHidden/>
              </w:rPr>
              <w:t>18</w:t>
            </w:r>
            <w:r w:rsidR="00B9317E">
              <w:rPr>
                <w:noProof/>
                <w:webHidden/>
              </w:rPr>
              <w:fldChar w:fldCharType="end"/>
            </w:r>
            <w:r>
              <w:rPr>
                <w:noProof/>
              </w:rPr>
              <w:fldChar w:fldCharType="end"/>
            </w:r>
          </w:ins>
        </w:p>
        <w:p w14:paraId="54EC679E" w14:textId="77777777" w:rsidR="00B9317E" w:rsidRDefault="00A41045">
          <w:pPr>
            <w:pStyle w:val="Obsah4"/>
            <w:tabs>
              <w:tab w:val="right" w:leader="dot" w:pos="9062"/>
            </w:tabs>
            <w:rPr>
              <w:ins w:id="118" w:author="Autor"/>
              <w:rFonts w:asciiTheme="minorHAnsi" w:eastAsiaTheme="minorEastAsia" w:hAnsiTheme="minorHAnsi" w:cstheme="minorBidi"/>
              <w:noProof/>
              <w:sz w:val="22"/>
              <w:szCs w:val="22"/>
            </w:rPr>
          </w:pPr>
          <w:ins w:id="119" w:author="Autor">
            <w:r>
              <w:fldChar w:fldCharType="begin"/>
            </w:r>
            <w:r>
              <w:instrText xml:space="preserve"> HYPERLINK \l "_Toc513644666" </w:instrText>
            </w:r>
            <w:r>
              <w:fldChar w:fldCharType="separate"/>
            </w:r>
            <w:r w:rsidR="00B9317E" w:rsidRPr="00D0321E">
              <w:rPr>
                <w:rStyle w:val="Hypertextovprepojenie"/>
                <w:noProof/>
              </w:rPr>
              <w:t>2.2.6 Zabezpečovacie postúpenie pohľadávky</w:t>
            </w:r>
            <w:r w:rsidR="00B9317E">
              <w:rPr>
                <w:noProof/>
                <w:webHidden/>
              </w:rPr>
              <w:tab/>
            </w:r>
            <w:r w:rsidR="00B9317E">
              <w:rPr>
                <w:noProof/>
                <w:webHidden/>
              </w:rPr>
              <w:fldChar w:fldCharType="begin"/>
            </w:r>
            <w:r w:rsidR="00B9317E">
              <w:rPr>
                <w:noProof/>
                <w:webHidden/>
              </w:rPr>
              <w:instrText xml:space="preserve"> PAGEREF _Toc513644666 \h </w:instrText>
            </w:r>
            <w:r w:rsidR="00B9317E">
              <w:rPr>
                <w:noProof/>
                <w:webHidden/>
              </w:rPr>
            </w:r>
            <w:r w:rsidR="00B9317E">
              <w:rPr>
                <w:noProof/>
                <w:webHidden/>
              </w:rPr>
              <w:fldChar w:fldCharType="separate"/>
            </w:r>
            <w:r w:rsidR="00B9317E">
              <w:rPr>
                <w:noProof/>
                <w:webHidden/>
              </w:rPr>
              <w:t>19</w:t>
            </w:r>
            <w:r w:rsidR="00B9317E">
              <w:rPr>
                <w:noProof/>
                <w:webHidden/>
              </w:rPr>
              <w:fldChar w:fldCharType="end"/>
            </w:r>
            <w:r>
              <w:rPr>
                <w:noProof/>
              </w:rPr>
              <w:fldChar w:fldCharType="end"/>
            </w:r>
          </w:ins>
        </w:p>
        <w:p w14:paraId="0C5000C7" w14:textId="77777777" w:rsidR="00B9317E" w:rsidRDefault="00A41045">
          <w:pPr>
            <w:pStyle w:val="Obsah4"/>
            <w:tabs>
              <w:tab w:val="right" w:leader="dot" w:pos="9062"/>
            </w:tabs>
            <w:rPr>
              <w:ins w:id="120" w:author="Autor"/>
              <w:rFonts w:asciiTheme="minorHAnsi" w:eastAsiaTheme="minorEastAsia" w:hAnsiTheme="minorHAnsi" w:cstheme="minorBidi"/>
              <w:noProof/>
              <w:sz w:val="22"/>
              <w:szCs w:val="22"/>
            </w:rPr>
          </w:pPr>
          <w:ins w:id="121" w:author="Autor">
            <w:r>
              <w:fldChar w:fldCharType="begin"/>
            </w:r>
            <w:r>
              <w:instrText xml:space="preserve"> HYPERLINK \l "_Toc513644667" </w:instrText>
            </w:r>
            <w:r>
              <w:fldChar w:fldCharType="separate"/>
            </w:r>
            <w:r w:rsidR="00B9317E" w:rsidRPr="00D0321E">
              <w:rPr>
                <w:rStyle w:val="Hypertextovprepojenie"/>
                <w:noProof/>
              </w:rPr>
              <w:t>2.2.7 Zmenka</w:t>
            </w:r>
            <w:r w:rsidR="00B9317E">
              <w:rPr>
                <w:noProof/>
                <w:webHidden/>
              </w:rPr>
              <w:tab/>
            </w:r>
            <w:r w:rsidR="00B9317E">
              <w:rPr>
                <w:noProof/>
                <w:webHidden/>
              </w:rPr>
              <w:fldChar w:fldCharType="begin"/>
            </w:r>
            <w:r w:rsidR="00B9317E">
              <w:rPr>
                <w:noProof/>
                <w:webHidden/>
              </w:rPr>
              <w:instrText xml:space="preserve"> PAGEREF _Toc513644667 \h </w:instrText>
            </w:r>
            <w:r w:rsidR="00B9317E">
              <w:rPr>
                <w:noProof/>
                <w:webHidden/>
              </w:rPr>
            </w:r>
            <w:r w:rsidR="00B9317E">
              <w:rPr>
                <w:noProof/>
                <w:webHidden/>
              </w:rPr>
              <w:fldChar w:fldCharType="separate"/>
            </w:r>
            <w:r w:rsidR="00B9317E">
              <w:rPr>
                <w:noProof/>
                <w:webHidden/>
              </w:rPr>
              <w:t>19</w:t>
            </w:r>
            <w:r w:rsidR="00B9317E">
              <w:rPr>
                <w:noProof/>
                <w:webHidden/>
              </w:rPr>
              <w:fldChar w:fldCharType="end"/>
            </w:r>
            <w:r>
              <w:rPr>
                <w:noProof/>
              </w:rPr>
              <w:fldChar w:fldCharType="end"/>
            </w:r>
          </w:ins>
        </w:p>
        <w:p w14:paraId="743A86BD" w14:textId="77777777" w:rsidR="00B9317E" w:rsidRDefault="00A41045">
          <w:pPr>
            <w:pStyle w:val="Obsah4"/>
            <w:tabs>
              <w:tab w:val="right" w:leader="dot" w:pos="9062"/>
            </w:tabs>
            <w:rPr>
              <w:ins w:id="122" w:author="Autor"/>
              <w:rFonts w:asciiTheme="minorHAnsi" w:eastAsiaTheme="minorEastAsia" w:hAnsiTheme="minorHAnsi" w:cstheme="minorBidi"/>
              <w:noProof/>
              <w:sz w:val="22"/>
              <w:szCs w:val="22"/>
            </w:rPr>
          </w:pPr>
          <w:ins w:id="123" w:author="Autor">
            <w:r>
              <w:fldChar w:fldCharType="begin"/>
            </w:r>
            <w:r>
              <w:instrText xml:space="preserve"> HYPERLINK \l "_Toc513644668" </w:instrText>
            </w:r>
            <w:r>
              <w:fldChar w:fldCharType="separate"/>
            </w:r>
            <w:r w:rsidR="00B9317E" w:rsidRPr="00D0321E">
              <w:rPr>
                <w:rStyle w:val="Hypertextovprepojenie"/>
                <w:noProof/>
              </w:rPr>
              <w:t>2.2.8 Sledovanie bonity prijímateľa</w:t>
            </w:r>
            <w:r w:rsidR="00B9317E">
              <w:rPr>
                <w:noProof/>
                <w:webHidden/>
              </w:rPr>
              <w:tab/>
            </w:r>
            <w:r w:rsidR="00B9317E">
              <w:rPr>
                <w:noProof/>
                <w:webHidden/>
              </w:rPr>
              <w:fldChar w:fldCharType="begin"/>
            </w:r>
            <w:r w:rsidR="00B9317E">
              <w:rPr>
                <w:noProof/>
                <w:webHidden/>
              </w:rPr>
              <w:instrText xml:space="preserve"> PAGEREF _Toc513644668 \h </w:instrText>
            </w:r>
            <w:r w:rsidR="00B9317E">
              <w:rPr>
                <w:noProof/>
                <w:webHidden/>
              </w:rPr>
            </w:r>
            <w:r w:rsidR="00B9317E">
              <w:rPr>
                <w:noProof/>
                <w:webHidden/>
              </w:rPr>
              <w:fldChar w:fldCharType="separate"/>
            </w:r>
            <w:r w:rsidR="00B9317E">
              <w:rPr>
                <w:noProof/>
                <w:webHidden/>
              </w:rPr>
              <w:t>20</w:t>
            </w:r>
            <w:r w:rsidR="00B9317E">
              <w:rPr>
                <w:noProof/>
                <w:webHidden/>
              </w:rPr>
              <w:fldChar w:fldCharType="end"/>
            </w:r>
            <w:r>
              <w:rPr>
                <w:noProof/>
              </w:rPr>
              <w:fldChar w:fldCharType="end"/>
            </w:r>
          </w:ins>
        </w:p>
        <w:p w14:paraId="04500690" w14:textId="77777777" w:rsidR="00B9317E" w:rsidRDefault="00A41045">
          <w:pPr>
            <w:pStyle w:val="Obsah3"/>
            <w:tabs>
              <w:tab w:val="right" w:leader="dot" w:pos="9062"/>
            </w:tabs>
            <w:rPr>
              <w:ins w:id="124" w:author="Autor"/>
              <w:rFonts w:asciiTheme="minorHAnsi" w:eastAsiaTheme="minorEastAsia" w:hAnsiTheme="minorHAnsi" w:cstheme="minorBidi"/>
              <w:noProof/>
              <w:sz w:val="22"/>
              <w:szCs w:val="22"/>
            </w:rPr>
          </w:pPr>
          <w:ins w:id="125" w:author="Autor">
            <w:r>
              <w:fldChar w:fldCharType="begin"/>
            </w:r>
            <w:r>
              <w:instrText xml:space="preserve"> HYPERLINK \l "_Toc513644669" </w:instrText>
            </w:r>
            <w:r>
              <w:fldChar w:fldCharType="separate"/>
            </w:r>
            <w:r w:rsidR="00B9317E" w:rsidRPr="00D0321E">
              <w:rPr>
                <w:rStyle w:val="Hypertextovprepojenie"/>
                <w:noProof/>
              </w:rPr>
              <w:t>2.3 Určenie vhodnosti zabezpečovacích prostriedkov</w:t>
            </w:r>
            <w:r w:rsidR="00B9317E">
              <w:rPr>
                <w:noProof/>
                <w:webHidden/>
              </w:rPr>
              <w:tab/>
            </w:r>
            <w:r w:rsidR="00B9317E">
              <w:rPr>
                <w:noProof/>
                <w:webHidden/>
              </w:rPr>
              <w:fldChar w:fldCharType="begin"/>
            </w:r>
            <w:r w:rsidR="00B9317E">
              <w:rPr>
                <w:noProof/>
                <w:webHidden/>
              </w:rPr>
              <w:instrText xml:space="preserve"> PAGEREF _Toc513644669 \h </w:instrText>
            </w:r>
            <w:r w:rsidR="00B9317E">
              <w:rPr>
                <w:noProof/>
                <w:webHidden/>
              </w:rPr>
            </w:r>
            <w:r w:rsidR="00B9317E">
              <w:rPr>
                <w:noProof/>
                <w:webHidden/>
              </w:rPr>
              <w:fldChar w:fldCharType="separate"/>
            </w:r>
            <w:r w:rsidR="00B9317E">
              <w:rPr>
                <w:noProof/>
                <w:webHidden/>
              </w:rPr>
              <w:t>22</w:t>
            </w:r>
            <w:r w:rsidR="00B9317E">
              <w:rPr>
                <w:noProof/>
                <w:webHidden/>
              </w:rPr>
              <w:fldChar w:fldCharType="end"/>
            </w:r>
            <w:r>
              <w:rPr>
                <w:noProof/>
              </w:rPr>
              <w:fldChar w:fldCharType="end"/>
            </w:r>
          </w:ins>
        </w:p>
        <w:p w14:paraId="0D186635" w14:textId="77777777" w:rsidR="00B9317E" w:rsidRDefault="00A41045">
          <w:pPr>
            <w:pStyle w:val="Obsah2"/>
            <w:tabs>
              <w:tab w:val="right" w:leader="dot" w:pos="9062"/>
            </w:tabs>
            <w:rPr>
              <w:ins w:id="126" w:author="Autor"/>
              <w:rFonts w:asciiTheme="minorHAnsi" w:eastAsiaTheme="minorEastAsia" w:hAnsiTheme="minorHAnsi" w:cstheme="minorBidi"/>
              <w:noProof/>
              <w:sz w:val="22"/>
              <w:szCs w:val="22"/>
            </w:rPr>
          </w:pPr>
          <w:ins w:id="127" w:author="Autor">
            <w:r>
              <w:fldChar w:fldCharType="begin"/>
            </w:r>
            <w:r>
              <w:instrText xml:space="preserve"> HYPERLIN</w:instrText>
            </w:r>
            <w:r>
              <w:instrText xml:space="preserve">K \l "_Toc513644670" </w:instrText>
            </w:r>
            <w:r>
              <w:fldChar w:fldCharType="separate"/>
            </w:r>
            <w:r w:rsidR="00B9317E" w:rsidRPr="00D0321E">
              <w:rPr>
                <w:rStyle w:val="Hypertextovprepojenie"/>
                <w:noProof/>
              </w:rPr>
              <w:t>3 Faktory vplývajúce na výber zabezpečovacieho prostriedku</w:t>
            </w:r>
            <w:r w:rsidR="00B9317E">
              <w:rPr>
                <w:noProof/>
                <w:webHidden/>
              </w:rPr>
              <w:tab/>
            </w:r>
            <w:r w:rsidR="00B9317E">
              <w:rPr>
                <w:noProof/>
                <w:webHidden/>
              </w:rPr>
              <w:fldChar w:fldCharType="begin"/>
            </w:r>
            <w:r w:rsidR="00B9317E">
              <w:rPr>
                <w:noProof/>
                <w:webHidden/>
              </w:rPr>
              <w:instrText xml:space="preserve"> PAGEREF _Toc513644670 \h </w:instrText>
            </w:r>
            <w:r w:rsidR="00B9317E">
              <w:rPr>
                <w:noProof/>
                <w:webHidden/>
              </w:rPr>
            </w:r>
            <w:r w:rsidR="00B9317E">
              <w:rPr>
                <w:noProof/>
                <w:webHidden/>
              </w:rPr>
              <w:fldChar w:fldCharType="separate"/>
            </w:r>
            <w:r w:rsidR="00B9317E">
              <w:rPr>
                <w:noProof/>
                <w:webHidden/>
              </w:rPr>
              <w:t>23</w:t>
            </w:r>
            <w:r w:rsidR="00B9317E">
              <w:rPr>
                <w:noProof/>
                <w:webHidden/>
              </w:rPr>
              <w:fldChar w:fldCharType="end"/>
            </w:r>
            <w:r>
              <w:rPr>
                <w:noProof/>
              </w:rPr>
              <w:fldChar w:fldCharType="end"/>
            </w:r>
          </w:ins>
        </w:p>
        <w:p w14:paraId="7C15B2F3" w14:textId="77777777" w:rsidR="00B9317E" w:rsidRDefault="00A41045">
          <w:pPr>
            <w:pStyle w:val="Obsah3"/>
            <w:tabs>
              <w:tab w:val="right" w:leader="dot" w:pos="9062"/>
            </w:tabs>
            <w:rPr>
              <w:ins w:id="128" w:author="Autor"/>
              <w:rFonts w:asciiTheme="minorHAnsi" w:eastAsiaTheme="minorEastAsia" w:hAnsiTheme="minorHAnsi" w:cstheme="minorBidi"/>
              <w:noProof/>
              <w:sz w:val="22"/>
              <w:szCs w:val="22"/>
            </w:rPr>
          </w:pPr>
          <w:ins w:id="129" w:author="Autor">
            <w:r>
              <w:fldChar w:fldCharType="begin"/>
            </w:r>
            <w:r>
              <w:instrText xml:space="preserve"> HYPERLINK \l "_Toc513644671" </w:instrText>
            </w:r>
            <w:r>
              <w:fldChar w:fldCharType="separate"/>
            </w:r>
            <w:r w:rsidR="00B9317E" w:rsidRPr="00D0321E">
              <w:rPr>
                <w:rStyle w:val="Hypertextovprepojenie"/>
                <w:rFonts w:eastAsia="Calibri"/>
                <w:noProof/>
              </w:rPr>
              <w:t>3.1 Analýza výstupov projektu</w:t>
            </w:r>
            <w:r w:rsidR="00B9317E">
              <w:rPr>
                <w:noProof/>
                <w:webHidden/>
              </w:rPr>
              <w:tab/>
            </w:r>
            <w:r w:rsidR="00B9317E">
              <w:rPr>
                <w:noProof/>
                <w:webHidden/>
              </w:rPr>
              <w:fldChar w:fldCharType="begin"/>
            </w:r>
            <w:r w:rsidR="00B9317E">
              <w:rPr>
                <w:noProof/>
                <w:webHidden/>
              </w:rPr>
              <w:instrText xml:space="preserve"> PAGEREF _Toc513644671 \h </w:instrText>
            </w:r>
            <w:r w:rsidR="00B9317E">
              <w:rPr>
                <w:noProof/>
                <w:webHidden/>
              </w:rPr>
            </w:r>
            <w:r w:rsidR="00B9317E">
              <w:rPr>
                <w:noProof/>
                <w:webHidden/>
              </w:rPr>
              <w:fldChar w:fldCharType="separate"/>
            </w:r>
            <w:r w:rsidR="00B9317E">
              <w:rPr>
                <w:noProof/>
                <w:webHidden/>
              </w:rPr>
              <w:t>23</w:t>
            </w:r>
            <w:r w:rsidR="00B9317E">
              <w:rPr>
                <w:noProof/>
                <w:webHidden/>
              </w:rPr>
              <w:fldChar w:fldCharType="end"/>
            </w:r>
            <w:r>
              <w:rPr>
                <w:noProof/>
              </w:rPr>
              <w:fldChar w:fldCharType="end"/>
            </w:r>
          </w:ins>
        </w:p>
        <w:p w14:paraId="677F2137" w14:textId="77777777" w:rsidR="00B9317E" w:rsidRDefault="00A41045">
          <w:pPr>
            <w:pStyle w:val="Obsah3"/>
            <w:tabs>
              <w:tab w:val="right" w:leader="dot" w:pos="9062"/>
            </w:tabs>
            <w:rPr>
              <w:ins w:id="130" w:author="Autor"/>
              <w:rFonts w:asciiTheme="minorHAnsi" w:eastAsiaTheme="minorEastAsia" w:hAnsiTheme="minorHAnsi" w:cstheme="minorBidi"/>
              <w:noProof/>
              <w:sz w:val="22"/>
              <w:szCs w:val="22"/>
            </w:rPr>
          </w:pPr>
          <w:ins w:id="131" w:author="Autor">
            <w:r>
              <w:fldChar w:fldCharType="begin"/>
            </w:r>
            <w:r>
              <w:instrText xml:space="preserve"> HYPERLINK \l "_Toc513644672" </w:instrText>
            </w:r>
            <w:r>
              <w:fldChar w:fldCharType="separate"/>
            </w:r>
            <w:r w:rsidR="00B9317E" w:rsidRPr="00D0321E">
              <w:rPr>
                <w:rStyle w:val="Hypertextovprepojenie"/>
                <w:rFonts w:eastAsia="Calibri"/>
                <w:noProof/>
              </w:rPr>
              <w:t>3.2 Analýza charakteru prijímateľa</w:t>
            </w:r>
            <w:r w:rsidR="00B9317E">
              <w:rPr>
                <w:noProof/>
                <w:webHidden/>
              </w:rPr>
              <w:tab/>
            </w:r>
            <w:r w:rsidR="00B9317E">
              <w:rPr>
                <w:noProof/>
                <w:webHidden/>
              </w:rPr>
              <w:fldChar w:fldCharType="begin"/>
            </w:r>
            <w:r w:rsidR="00B9317E">
              <w:rPr>
                <w:noProof/>
                <w:webHidden/>
              </w:rPr>
              <w:instrText xml:space="preserve"> PAGEREF _Toc513644672 \h </w:instrText>
            </w:r>
            <w:r w:rsidR="00B9317E">
              <w:rPr>
                <w:noProof/>
                <w:webHidden/>
              </w:rPr>
            </w:r>
            <w:r w:rsidR="00B9317E">
              <w:rPr>
                <w:noProof/>
                <w:webHidden/>
              </w:rPr>
              <w:fldChar w:fldCharType="separate"/>
            </w:r>
            <w:r w:rsidR="00B9317E">
              <w:rPr>
                <w:noProof/>
                <w:webHidden/>
              </w:rPr>
              <w:t>24</w:t>
            </w:r>
            <w:r w:rsidR="00B9317E">
              <w:rPr>
                <w:noProof/>
                <w:webHidden/>
              </w:rPr>
              <w:fldChar w:fldCharType="end"/>
            </w:r>
            <w:r>
              <w:rPr>
                <w:noProof/>
              </w:rPr>
              <w:fldChar w:fldCharType="end"/>
            </w:r>
          </w:ins>
        </w:p>
        <w:p w14:paraId="132A2E73" w14:textId="77777777" w:rsidR="00B9317E" w:rsidRDefault="00A41045">
          <w:pPr>
            <w:pStyle w:val="Obsah4"/>
            <w:tabs>
              <w:tab w:val="right" w:leader="dot" w:pos="9062"/>
            </w:tabs>
            <w:rPr>
              <w:ins w:id="132" w:author="Autor"/>
              <w:rFonts w:asciiTheme="minorHAnsi" w:eastAsiaTheme="minorEastAsia" w:hAnsiTheme="minorHAnsi" w:cstheme="minorBidi"/>
              <w:noProof/>
              <w:sz w:val="22"/>
              <w:szCs w:val="22"/>
            </w:rPr>
          </w:pPr>
          <w:ins w:id="133" w:author="Autor">
            <w:r>
              <w:fldChar w:fldCharType="begin"/>
            </w:r>
            <w:r>
              <w:instrText xml:space="preserve"> HYPERLINK \l "_Toc513644673" </w:instrText>
            </w:r>
            <w:r>
              <w:fldChar w:fldCharType="separate"/>
            </w:r>
            <w:r w:rsidR="00B9317E" w:rsidRPr="00D0321E">
              <w:rPr>
                <w:rStyle w:val="Hypertextovprepojenie"/>
                <w:rFonts w:eastAsia="Calibri"/>
                <w:noProof/>
              </w:rPr>
              <w:t>3.2.1 Sektorová kategorizácia prijímateľa</w:t>
            </w:r>
            <w:r w:rsidR="00B9317E">
              <w:rPr>
                <w:noProof/>
                <w:webHidden/>
              </w:rPr>
              <w:tab/>
            </w:r>
            <w:r w:rsidR="00B9317E">
              <w:rPr>
                <w:noProof/>
                <w:webHidden/>
              </w:rPr>
              <w:fldChar w:fldCharType="begin"/>
            </w:r>
            <w:r w:rsidR="00B9317E">
              <w:rPr>
                <w:noProof/>
                <w:webHidden/>
              </w:rPr>
              <w:instrText xml:space="preserve"> PAGEREF _Toc513644673 \h </w:instrText>
            </w:r>
            <w:r w:rsidR="00B9317E">
              <w:rPr>
                <w:noProof/>
                <w:webHidden/>
              </w:rPr>
            </w:r>
            <w:r w:rsidR="00B9317E">
              <w:rPr>
                <w:noProof/>
                <w:webHidden/>
              </w:rPr>
              <w:fldChar w:fldCharType="separate"/>
            </w:r>
            <w:r w:rsidR="00B9317E">
              <w:rPr>
                <w:noProof/>
                <w:webHidden/>
              </w:rPr>
              <w:t>24</w:t>
            </w:r>
            <w:r w:rsidR="00B9317E">
              <w:rPr>
                <w:noProof/>
                <w:webHidden/>
              </w:rPr>
              <w:fldChar w:fldCharType="end"/>
            </w:r>
            <w:r>
              <w:rPr>
                <w:noProof/>
              </w:rPr>
              <w:fldChar w:fldCharType="end"/>
            </w:r>
          </w:ins>
        </w:p>
        <w:p w14:paraId="5444A1BB" w14:textId="77777777" w:rsidR="00B9317E" w:rsidRDefault="00A41045">
          <w:pPr>
            <w:pStyle w:val="Obsah4"/>
            <w:tabs>
              <w:tab w:val="right" w:leader="dot" w:pos="9062"/>
            </w:tabs>
            <w:rPr>
              <w:ins w:id="134" w:author="Autor"/>
              <w:rFonts w:asciiTheme="minorHAnsi" w:eastAsiaTheme="minorEastAsia" w:hAnsiTheme="minorHAnsi" w:cstheme="minorBidi"/>
              <w:noProof/>
              <w:sz w:val="22"/>
              <w:szCs w:val="22"/>
            </w:rPr>
          </w:pPr>
          <w:ins w:id="135" w:author="Autor">
            <w:r>
              <w:fldChar w:fldCharType="begin"/>
            </w:r>
            <w:r>
              <w:instrText xml:space="preserve"> HYPERLINK \l "_Toc513644674" </w:instrText>
            </w:r>
            <w:r>
              <w:fldChar w:fldCharType="separate"/>
            </w:r>
            <w:r w:rsidR="00B9317E" w:rsidRPr="00D0321E">
              <w:rPr>
                <w:rStyle w:val="Hypertextovprepojenie"/>
                <w:noProof/>
              </w:rPr>
              <w:t xml:space="preserve">3.2.2 </w:t>
            </w:r>
            <w:r w:rsidR="00B9317E" w:rsidRPr="00D0321E">
              <w:rPr>
                <w:rStyle w:val="Hypertextovprepojenie"/>
                <w:rFonts w:eastAsia="Calibri"/>
                <w:noProof/>
              </w:rPr>
              <w:t>Nefinančná analýza prijímateľa</w:t>
            </w:r>
            <w:r w:rsidR="00B9317E">
              <w:rPr>
                <w:noProof/>
                <w:webHidden/>
              </w:rPr>
              <w:tab/>
            </w:r>
            <w:r w:rsidR="00B9317E">
              <w:rPr>
                <w:noProof/>
                <w:webHidden/>
              </w:rPr>
              <w:fldChar w:fldCharType="begin"/>
            </w:r>
            <w:r w:rsidR="00B9317E">
              <w:rPr>
                <w:noProof/>
                <w:webHidden/>
              </w:rPr>
              <w:instrText xml:space="preserve"> PAGEREF _Toc513644674 \h </w:instrText>
            </w:r>
            <w:r w:rsidR="00B9317E">
              <w:rPr>
                <w:noProof/>
                <w:webHidden/>
              </w:rPr>
            </w:r>
            <w:r w:rsidR="00B9317E">
              <w:rPr>
                <w:noProof/>
                <w:webHidden/>
              </w:rPr>
              <w:fldChar w:fldCharType="separate"/>
            </w:r>
            <w:r w:rsidR="00B9317E">
              <w:rPr>
                <w:noProof/>
                <w:webHidden/>
              </w:rPr>
              <w:t>26</w:t>
            </w:r>
            <w:r w:rsidR="00B9317E">
              <w:rPr>
                <w:noProof/>
                <w:webHidden/>
              </w:rPr>
              <w:fldChar w:fldCharType="end"/>
            </w:r>
            <w:r>
              <w:rPr>
                <w:noProof/>
              </w:rPr>
              <w:fldChar w:fldCharType="end"/>
            </w:r>
          </w:ins>
        </w:p>
        <w:p w14:paraId="67FD665C" w14:textId="77777777" w:rsidR="00B9317E" w:rsidRDefault="00A41045">
          <w:pPr>
            <w:pStyle w:val="Obsah3"/>
            <w:tabs>
              <w:tab w:val="right" w:leader="dot" w:pos="9062"/>
            </w:tabs>
            <w:rPr>
              <w:ins w:id="136" w:author="Autor"/>
              <w:rFonts w:asciiTheme="minorHAnsi" w:eastAsiaTheme="minorEastAsia" w:hAnsiTheme="minorHAnsi" w:cstheme="minorBidi"/>
              <w:noProof/>
              <w:sz w:val="22"/>
              <w:szCs w:val="22"/>
            </w:rPr>
          </w:pPr>
          <w:ins w:id="137" w:author="Autor">
            <w:r>
              <w:fldChar w:fldCharType="begin"/>
            </w:r>
            <w:r>
              <w:instrText xml:space="preserve"> HYPERLINK \l "_Toc513644675" </w:instrText>
            </w:r>
            <w:r>
              <w:fldChar w:fldCharType="separate"/>
            </w:r>
            <w:r w:rsidR="00B9317E" w:rsidRPr="00D0321E">
              <w:rPr>
                <w:rStyle w:val="Hypertextovprepojenie"/>
                <w:rFonts w:eastAsia="Calibri"/>
                <w:noProof/>
              </w:rPr>
              <w:t>3.3 Dĺžka trvania realizácie projektu a výška poskytovaného príspevku</w:t>
            </w:r>
            <w:r w:rsidR="00B9317E">
              <w:rPr>
                <w:noProof/>
                <w:webHidden/>
              </w:rPr>
              <w:tab/>
            </w:r>
            <w:r w:rsidR="00B9317E">
              <w:rPr>
                <w:noProof/>
                <w:webHidden/>
              </w:rPr>
              <w:fldChar w:fldCharType="begin"/>
            </w:r>
            <w:r w:rsidR="00B9317E">
              <w:rPr>
                <w:noProof/>
                <w:webHidden/>
              </w:rPr>
              <w:instrText xml:space="preserve"> PAGEREF _Toc513644675 \h </w:instrText>
            </w:r>
            <w:r w:rsidR="00B9317E">
              <w:rPr>
                <w:noProof/>
                <w:webHidden/>
              </w:rPr>
            </w:r>
            <w:r w:rsidR="00B9317E">
              <w:rPr>
                <w:noProof/>
                <w:webHidden/>
              </w:rPr>
              <w:fldChar w:fldCharType="separate"/>
            </w:r>
            <w:r w:rsidR="00B9317E">
              <w:rPr>
                <w:noProof/>
                <w:webHidden/>
              </w:rPr>
              <w:t>27</w:t>
            </w:r>
            <w:r w:rsidR="00B9317E">
              <w:rPr>
                <w:noProof/>
                <w:webHidden/>
              </w:rPr>
              <w:fldChar w:fldCharType="end"/>
            </w:r>
            <w:r>
              <w:rPr>
                <w:noProof/>
              </w:rPr>
              <w:fldChar w:fldCharType="end"/>
            </w:r>
          </w:ins>
        </w:p>
        <w:p w14:paraId="7F4CD90B" w14:textId="77777777" w:rsidR="00B9317E" w:rsidRDefault="00A41045">
          <w:pPr>
            <w:pStyle w:val="Obsah2"/>
            <w:tabs>
              <w:tab w:val="right" w:leader="dot" w:pos="9062"/>
            </w:tabs>
            <w:rPr>
              <w:ins w:id="138" w:author="Autor"/>
              <w:rFonts w:asciiTheme="minorHAnsi" w:eastAsiaTheme="minorEastAsia" w:hAnsiTheme="minorHAnsi" w:cstheme="minorBidi"/>
              <w:noProof/>
              <w:sz w:val="22"/>
              <w:szCs w:val="22"/>
            </w:rPr>
          </w:pPr>
          <w:ins w:id="139" w:author="Autor">
            <w:r>
              <w:fldChar w:fldCharType="begin"/>
            </w:r>
            <w:r>
              <w:instrText xml:space="preserve"> HYPERLINK \l "_Toc513644676" </w:instrText>
            </w:r>
            <w:r>
              <w:fldChar w:fldCharType="separate"/>
            </w:r>
            <w:r w:rsidR="00B9317E" w:rsidRPr="00D0321E">
              <w:rPr>
                <w:rStyle w:val="Hypertextovprepojenie"/>
                <w:rFonts w:eastAsia="Calibri"/>
                <w:noProof/>
              </w:rPr>
              <w:t>4 Záver</w:t>
            </w:r>
            <w:r w:rsidR="00B9317E">
              <w:rPr>
                <w:noProof/>
                <w:webHidden/>
              </w:rPr>
              <w:tab/>
            </w:r>
            <w:r w:rsidR="00B9317E">
              <w:rPr>
                <w:noProof/>
                <w:webHidden/>
              </w:rPr>
              <w:fldChar w:fldCharType="begin"/>
            </w:r>
            <w:r w:rsidR="00B9317E">
              <w:rPr>
                <w:noProof/>
                <w:webHidden/>
              </w:rPr>
              <w:instrText xml:space="preserve"> PAGEREF _Toc513644676 \h </w:instrText>
            </w:r>
            <w:r w:rsidR="00B9317E">
              <w:rPr>
                <w:noProof/>
                <w:webHidden/>
              </w:rPr>
            </w:r>
            <w:r w:rsidR="00B9317E">
              <w:rPr>
                <w:noProof/>
                <w:webHidden/>
              </w:rPr>
              <w:fldChar w:fldCharType="separate"/>
            </w:r>
            <w:r w:rsidR="00B9317E">
              <w:rPr>
                <w:noProof/>
                <w:webHidden/>
              </w:rPr>
              <w:t>28</w:t>
            </w:r>
            <w:r w:rsidR="00B9317E">
              <w:rPr>
                <w:noProof/>
                <w:webHidden/>
              </w:rPr>
              <w:fldChar w:fldCharType="end"/>
            </w:r>
            <w:r>
              <w:rPr>
                <w:noProof/>
              </w:rPr>
              <w:fldChar w:fldCharType="end"/>
            </w:r>
          </w:ins>
        </w:p>
        <w:p w14:paraId="422F8457" w14:textId="77777777" w:rsidR="001B6F8E" w:rsidRDefault="001B6F8E" w:rsidP="001B6F8E">
          <w:r>
            <w:fldChar w:fldCharType="end"/>
          </w:r>
        </w:p>
      </w:sdtContent>
    </w:sdt>
    <w:p w14:paraId="33F4D57F" w14:textId="77777777" w:rsidR="004308B5" w:rsidRPr="00C74C50" w:rsidRDefault="004308B5" w:rsidP="00C74C50">
      <w:pPr>
        <w:pStyle w:val="MPCKO1"/>
        <w:pBdr>
          <w:bottom w:val="single" w:sz="8" w:space="4" w:color="4F81BD" w:themeColor="accent1"/>
        </w:pBdr>
        <w:rPr>
          <w:rFonts w:eastAsiaTheme="majorEastAsia" w:cstheme="majorBidi"/>
          <w:b w:val="0"/>
          <w:color w:val="365F91" w:themeColor="accent1" w:themeShade="BF"/>
        </w:rPr>
      </w:pPr>
      <w:bookmarkStart w:id="140" w:name="_Toc513644646"/>
      <w:bookmarkStart w:id="141" w:name="_Toc497227994"/>
      <w:r w:rsidRPr="00C74C50">
        <w:rPr>
          <w:rFonts w:eastAsiaTheme="majorEastAsia" w:cstheme="majorBidi"/>
          <w:color w:val="365F91" w:themeColor="accent1" w:themeShade="BF"/>
        </w:rPr>
        <w:lastRenderedPageBreak/>
        <w:t>Z</w:t>
      </w:r>
      <w:r w:rsidR="005B0BFE">
        <w:rPr>
          <w:rFonts w:eastAsiaTheme="majorEastAsia" w:cstheme="majorBidi"/>
          <w:color w:val="365F91" w:themeColor="accent1" w:themeShade="BF"/>
        </w:rPr>
        <w:t>oznam skratiek</w:t>
      </w:r>
      <w:bookmarkEnd w:id="140"/>
      <w:bookmarkEnd w:id="141"/>
    </w:p>
    <w:p w14:paraId="52AF4573" w14:textId="77777777" w:rsidR="004308B5" w:rsidRPr="00BB2C27" w:rsidRDefault="004308B5" w:rsidP="00C74C50">
      <w:pPr>
        <w:tabs>
          <w:tab w:val="left" w:pos="1134"/>
        </w:tabs>
        <w:spacing w:before="120" w:after="120"/>
      </w:pPr>
      <w:r w:rsidRPr="00BB2C27">
        <w:t>RO</w:t>
      </w:r>
      <w:r w:rsidRPr="00BB2C27">
        <w:tab/>
        <w:t>riadiaci orgán</w:t>
      </w:r>
    </w:p>
    <w:p w14:paraId="29081E3A" w14:textId="77777777" w:rsidR="004308B5" w:rsidRPr="00BB2C27" w:rsidRDefault="004308B5" w:rsidP="00C74C50">
      <w:pPr>
        <w:tabs>
          <w:tab w:val="left" w:pos="1134"/>
        </w:tabs>
        <w:spacing w:before="120" w:after="120"/>
      </w:pPr>
      <w:r w:rsidRPr="00BB2C27">
        <w:t>SO</w:t>
      </w:r>
      <w:r w:rsidRPr="00BB2C27">
        <w:tab/>
        <w:t>sprostredkovateľský orgán</w:t>
      </w:r>
      <w:ins w:id="142" w:author="Autor">
        <w:r w:rsidR="00B9317E">
          <w:t>;</w:t>
        </w:r>
      </w:ins>
    </w:p>
    <w:p w14:paraId="377C5B8E" w14:textId="77777777" w:rsidR="004308B5" w:rsidRPr="00BB2C27" w:rsidRDefault="004308B5" w:rsidP="00C74C50">
      <w:pPr>
        <w:tabs>
          <w:tab w:val="left" w:pos="1134"/>
        </w:tabs>
        <w:spacing w:before="120" w:after="120"/>
      </w:pPr>
      <w:r w:rsidRPr="00BB2C27">
        <w:t>ZP</w:t>
      </w:r>
      <w:r w:rsidRPr="00BB2C27">
        <w:tab/>
        <w:t>zabezpečovací prostriedok</w:t>
      </w:r>
    </w:p>
    <w:p w14:paraId="38D1312D" w14:textId="77777777" w:rsidR="004308B5" w:rsidRDefault="004308B5" w:rsidP="00C74C50">
      <w:pPr>
        <w:tabs>
          <w:tab w:val="left" w:pos="1134"/>
        </w:tabs>
        <w:spacing w:before="120" w:after="120"/>
      </w:pPr>
      <w:r w:rsidRPr="00BB2C27">
        <w:t>EŠIF</w:t>
      </w:r>
      <w:r w:rsidRPr="00BB2C27">
        <w:tab/>
      </w:r>
      <w:r w:rsidR="00D950FB" w:rsidRPr="002639E5">
        <w:t>európske štrukturálne a investičné fondy</w:t>
      </w:r>
      <w:r w:rsidR="00D950FB" w:rsidRPr="00BB2C27" w:rsidDel="00D950FB">
        <w:t xml:space="preserve"> </w:t>
      </w:r>
    </w:p>
    <w:p w14:paraId="4C5855FA" w14:textId="77777777" w:rsidR="004308B5" w:rsidRDefault="004308B5" w:rsidP="00C74C50">
      <w:pPr>
        <w:tabs>
          <w:tab w:val="left" w:pos="1134"/>
        </w:tabs>
        <w:spacing w:before="120" w:after="120"/>
      </w:pPr>
      <w:r>
        <w:t>NFP</w:t>
      </w:r>
      <w:r>
        <w:tab/>
        <w:t>nenávratný finančný príspevok</w:t>
      </w:r>
    </w:p>
    <w:p w14:paraId="73E72E5C" w14:textId="77777777" w:rsidR="004308B5" w:rsidRDefault="004308B5" w:rsidP="00C74C50">
      <w:pPr>
        <w:tabs>
          <w:tab w:val="left" w:pos="1134"/>
        </w:tabs>
        <w:spacing w:before="120" w:after="120"/>
      </w:pPr>
      <w:r>
        <w:t>PO</w:t>
      </w:r>
      <w:r>
        <w:tab/>
        <w:t>programové obdobie</w:t>
      </w:r>
    </w:p>
    <w:p w14:paraId="06EA77C3" w14:textId="77777777" w:rsidR="004308B5" w:rsidRDefault="004308B5" w:rsidP="00C74C50">
      <w:pPr>
        <w:tabs>
          <w:tab w:val="left" w:pos="1134"/>
        </w:tabs>
        <w:spacing w:before="120" w:after="120"/>
      </w:pPr>
      <w:r>
        <w:t>VÚC</w:t>
      </w:r>
      <w:r>
        <w:tab/>
        <w:t>vyšší územný celok</w:t>
      </w:r>
    </w:p>
    <w:p w14:paraId="6C011C86" w14:textId="77777777" w:rsidR="004308B5" w:rsidRDefault="004308B5" w:rsidP="00C74C50">
      <w:pPr>
        <w:tabs>
          <w:tab w:val="left" w:pos="1134"/>
        </w:tabs>
        <w:spacing w:before="120" w:after="120"/>
      </w:pPr>
      <w:r w:rsidRPr="00BB2C27">
        <w:t>ZoPP</w:t>
      </w:r>
      <w:r>
        <w:tab/>
      </w:r>
      <w:r w:rsidRPr="00BB2C27">
        <w:t>zákon č. 292/2014 Z.z. o príspevku poskytovanom z</w:t>
      </w:r>
      <w:r>
        <w:t> EŠIF</w:t>
      </w:r>
    </w:p>
    <w:p w14:paraId="01B032BA" w14:textId="77777777" w:rsidR="004308B5" w:rsidRDefault="004308B5" w:rsidP="00C74C50">
      <w:pPr>
        <w:tabs>
          <w:tab w:val="left" w:pos="1134"/>
        </w:tabs>
        <w:spacing w:before="120" w:after="120"/>
      </w:pPr>
      <w:r>
        <w:t>ObčZ</w:t>
      </w:r>
      <w:r>
        <w:tab/>
      </w:r>
      <w:r w:rsidRPr="00BB2C27">
        <w:t>zákon č. 40/1964 Zb. Občiansky zákonník</w:t>
      </w:r>
    </w:p>
    <w:p w14:paraId="5F96A85D" w14:textId="77777777" w:rsidR="004308B5" w:rsidRDefault="004308B5" w:rsidP="00C74C50">
      <w:pPr>
        <w:tabs>
          <w:tab w:val="left" w:pos="1134"/>
        </w:tabs>
        <w:spacing w:before="120" w:after="120"/>
      </w:pPr>
      <w:r>
        <w:t>ObchZ</w:t>
      </w:r>
      <w:r>
        <w:tab/>
      </w:r>
      <w:r w:rsidRPr="00BB2C27">
        <w:t>zákon č. 513/1991 Zb. Obchodný zákonník</w:t>
      </w:r>
    </w:p>
    <w:p w14:paraId="31C5EABB" w14:textId="77777777" w:rsidR="004308B5" w:rsidRDefault="004308B5" w:rsidP="00C74C50">
      <w:pPr>
        <w:tabs>
          <w:tab w:val="left" w:pos="1134"/>
        </w:tabs>
        <w:spacing w:before="120" w:after="120"/>
      </w:pPr>
      <w:r>
        <w:t>ZCP</w:t>
      </w:r>
      <w:r>
        <w:tab/>
      </w:r>
      <w:r w:rsidRPr="00BB2C27">
        <w:t>zákon č. 566/2001 Z.z. o cenných papieroc</w:t>
      </w:r>
      <w:r>
        <w:t>h</w:t>
      </w:r>
    </w:p>
    <w:p w14:paraId="10CAC47B" w14:textId="77777777" w:rsidR="002968C0" w:rsidRDefault="002968C0" w:rsidP="00C74C50">
      <w:pPr>
        <w:tabs>
          <w:tab w:val="left" w:pos="1134"/>
        </w:tabs>
        <w:spacing w:before="120" w:after="120"/>
      </w:pPr>
      <w:r>
        <w:t>ZP</w:t>
      </w:r>
      <w:r>
        <w:tab/>
        <w:t>zabezpečovací prostriedok</w:t>
      </w:r>
    </w:p>
    <w:p w14:paraId="4DE04D2B" w14:textId="77777777" w:rsidR="004308B5" w:rsidRDefault="004308B5" w:rsidP="00C74C50">
      <w:pPr>
        <w:tabs>
          <w:tab w:val="left" w:pos="1134"/>
        </w:tabs>
        <w:spacing w:before="120" w:after="120"/>
      </w:pPr>
      <w:r>
        <w:t>VZP</w:t>
      </w:r>
      <w:r>
        <w:tab/>
        <w:t>všeobecné zmluvné podmienky</w:t>
      </w:r>
    </w:p>
    <w:p w14:paraId="30FD4416" w14:textId="77777777" w:rsidR="004308B5" w:rsidRPr="00BB2C27" w:rsidRDefault="004308B5" w:rsidP="00C74C50">
      <w:pPr>
        <w:tabs>
          <w:tab w:val="left" w:pos="1134"/>
        </w:tabs>
        <w:spacing w:before="120" w:after="120"/>
      </w:pPr>
      <w:r>
        <w:t>ZPP</w:t>
      </w:r>
      <w:r>
        <w:tab/>
      </w:r>
      <w:r w:rsidRPr="007B313D">
        <w:t>zabezpečovací prevod práva</w:t>
      </w:r>
    </w:p>
    <w:p w14:paraId="7F29D52F" w14:textId="77777777" w:rsidR="004308B5" w:rsidRPr="00BB2C27" w:rsidRDefault="004308B5" w:rsidP="00C74C50">
      <w:pPr>
        <w:tabs>
          <w:tab w:val="left" w:pos="1134"/>
        </w:tabs>
        <w:spacing w:before="120" w:after="120"/>
      </w:pPr>
      <w:r>
        <w:t>ZPPohľ</w:t>
      </w:r>
      <w:r>
        <w:tab/>
      </w:r>
      <w:r w:rsidRPr="007B313D">
        <w:t xml:space="preserve">zabezpečovací prevod </w:t>
      </w:r>
      <w:r>
        <w:t>pohľadávky</w:t>
      </w:r>
    </w:p>
    <w:p w14:paraId="02E45A13" w14:textId="77777777" w:rsidR="00261D27" w:rsidRPr="00C74C50" w:rsidRDefault="00B151F4" w:rsidP="00C74C50">
      <w:pPr>
        <w:pStyle w:val="MPCKO1"/>
        <w:pBdr>
          <w:bottom w:val="single" w:sz="8" w:space="4" w:color="4F81BD" w:themeColor="accent1"/>
        </w:pBdr>
        <w:rPr>
          <w:rFonts w:eastAsiaTheme="majorEastAsia" w:cstheme="majorBidi"/>
          <w:b w:val="0"/>
          <w:color w:val="365F91" w:themeColor="accent1" w:themeShade="BF"/>
        </w:rPr>
      </w:pPr>
      <w:bookmarkStart w:id="143" w:name="_Toc513644647"/>
      <w:bookmarkStart w:id="144" w:name="_Toc497227995"/>
      <w:r>
        <w:rPr>
          <w:rFonts w:eastAsiaTheme="majorEastAsia" w:cstheme="majorBidi"/>
          <w:color w:val="365F91" w:themeColor="accent1" w:themeShade="BF"/>
        </w:rPr>
        <w:t xml:space="preserve">1 </w:t>
      </w:r>
      <w:r w:rsidRPr="001B6F8E">
        <w:rPr>
          <w:rFonts w:eastAsiaTheme="majorEastAsia" w:cstheme="majorBidi"/>
          <w:color w:val="365F91" w:themeColor="accent1" w:themeShade="BF"/>
        </w:rPr>
        <w:t>Úvod</w:t>
      </w:r>
      <w:bookmarkEnd w:id="143"/>
      <w:bookmarkEnd w:id="144"/>
    </w:p>
    <w:p w14:paraId="0D6030E5" w14:textId="7BF97EB9" w:rsidR="00261D27" w:rsidRDefault="00261D27" w:rsidP="00C74C50">
      <w:pPr>
        <w:pStyle w:val="SRKNorm"/>
        <w:numPr>
          <w:ilvl w:val="0"/>
          <w:numId w:val="40"/>
        </w:numPr>
        <w:spacing w:before="120" w:after="120"/>
        <w:ind w:left="426" w:hanging="426"/>
        <w:contextualSpacing w:val="0"/>
      </w:pPr>
      <w:r>
        <w:t>Cieľom m</w:t>
      </w:r>
      <w:r w:rsidRPr="009B2559">
        <w:t xml:space="preserve">etodického </w:t>
      </w:r>
      <w:r>
        <w:t>pokynu k zabezpečeniu pohľadávky</w:t>
      </w:r>
      <w:r w:rsidRPr="009B2559">
        <w:t>, resp. pohľadávok (</w:t>
      </w:r>
      <w:r w:rsidR="00E72283">
        <w:t>ďalej len ,,</w:t>
      </w:r>
      <w:r w:rsidRPr="009B2559">
        <w:t>metodický pokyn</w:t>
      </w:r>
      <w:r w:rsidR="00E72283">
        <w:t>“</w:t>
      </w:r>
      <w:r w:rsidRPr="009B2559">
        <w:t>) je poskytnúť riadiacemu orgánu (</w:t>
      </w:r>
      <w:r w:rsidR="002F10CF">
        <w:t>ďalej len ,,</w:t>
      </w:r>
      <w:r w:rsidRPr="009B2559">
        <w:t>RO</w:t>
      </w:r>
      <w:r w:rsidR="002F10CF">
        <w:t>“</w:t>
      </w:r>
      <w:r w:rsidRPr="009B2559">
        <w:t>) prípadne sprostredkovateľským orgánom (</w:t>
      </w:r>
      <w:r w:rsidR="002F10CF">
        <w:t>ďalej len ,,</w:t>
      </w:r>
      <w:r w:rsidRPr="009B2559">
        <w:t>SO</w:t>
      </w:r>
      <w:r w:rsidR="002F10CF">
        <w:t>“</w:t>
      </w:r>
      <w:r w:rsidRPr="009B2559">
        <w:t>) rozhodovaciu základňu pre</w:t>
      </w:r>
      <w:del w:id="145" w:author="Autor">
        <w:r w:rsidRPr="009B2559">
          <w:delText xml:space="preserve"> </w:delText>
        </w:r>
      </w:del>
      <w:ins w:id="146" w:author="Autor">
        <w:r w:rsidR="00FC224F">
          <w:t> </w:t>
        </w:r>
      </w:ins>
      <w:r w:rsidRPr="009B2559">
        <w:t xml:space="preserve">výber vhodného zabezpečovacieho prostriedku </w:t>
      </w:r>
      <w:del w:id="147" w:author="Autor">
        <w:r w:rsidRPr="009B2559">
          <w:delText>(</w:delText>
        </w:r>
      </w:del>
      <w:ins w:id="148" w:author="Autor">
        <w:r w:rsidR="005F0A9A">
          <w:t xml:space="preserve">alebo postupu zabezpečenia pohľadávky RO </w:t>
        </w:r>
        <w:r w:rsidRPr="009B2559">
          <w:t>(</w:t>
        </w:r>
        <w:r w:rsidR="000A0F4B">
          <w:t xml:space="preserve">zabezpečovací prostriedok a zabezpečovací postup spolu </w:t>
        </w:r>
      </w:ins>
      <w:r w:rsidR="002F10CF">
        <w:t>ďalej len ,,</w:t>
      </w:r>
      <w:r w:rsidRPr="009B2559">
        <w:t>ZP</w:t>
      </w:r>
      <w:ins w:id="149" w:author="Autor">
        <w:r w:rsidR="002F10CF">
          <w:t>“</w:t>
        </w:r>
        <w:r w:rsidR="000A0F4B">
          <w:t xml:space="preserve">, ak sa v texte tohto metodického pokynu neuvádza </w:t>
        </w:r>
        <w:r w:rsidR="00833E60">
          <w:t xml:space="preserve">samostatne </w:t>
        </w:r>
        <w:r w:rsidR="000A0F4B">
          <w:t>„zabezpečovací prostriedok“ a „zabezpečovací postup</w:t>
        </w:r>
      </w:ins>
      <w:r w:rsidR="000A0F4B">
        <w:t>“</w:t>
      </w:r>
      <w:r w:rsidRPr="009B2559">
        <w:t xml:space="preserve">) vzhľadom na jednotlivé </w:t>
      </w:r>
      <w:del w:id="150" w:author="Autor">
        <w:r w:rsidRPr="009B2559">
          <w:delText>kritéria</w:delText>
        </w:r>
      </w:del>
      <w:ins w:id="151" w:author="Autor">
        <w:r w:rsidR="005F0A9A" w:rsidRPr="009B2559">
          <w:t>kritéri</w:t>
        </w:r>
        <w:r w:rsidR="005F0A9A">
          <w:t>á</w:t>
        </w:r>
      </w:ins>
      <w:r w:rsidR="005F0A9A" w:rsidRPr="009B2559">
        <w:t xml:space="preserve"> </w:t>
      </w:r>
      <w:r w:rsidRPr="009B2559">
        <w:t>a identifikované faktory, ktoré vstupujú do rozhodovacieho procesu voľby konkrétneho typu ZP</w:t>
      </w:r>
      <w:ins w:id="152" w:author="Autor">
        <w:r w:rsidR="005F0A9A">
          <w:t xml:space="preserve"> tak, aby RO bol schopný preukázať súlad svojho postupu so zásadou riadneho finančného hospodárenia</w:t>
        </w:r>
      </w:ins>
      <w:r w:rsidRPr="009B2559">
        <w:t xml:space="preserve">. </w:t>
      </w:r>
    </w:p>
    <w:p w14:paraId="3E407831" w14:textId="77777777" w:rsidR="00261D27" w:rsidRPr="009B2559" w:rsidRDefault="00021C55" w:rsidP="00C74C50">
      <w:pPr>
        <w:pStyle w:val="SRKNorm"/>
        <w:numPr>
          <w:ilvl w:val="0"/>
          <w:numId w:val="40"/>
        </w:numPr>
        <w:spacing w:before="120" w:after="120"/>
        <w:ind w:left="426" w:hanging="426"/>
        <w:contextualSpacing w:val="0"/>
      </w:pPr>
      <w:r w:rsidRPr="00196D52">
        <w:rPr>
          <w:lang w:eastAsia="en-GB"/>
        </w:rPr>
        <w:t xml:space="preserve">V prípade </w:t>
      </w:r>
      <w:r w:rsidRPr="00E02906">
        <w:rPr>
          <w:lang w:eastAsia="en-GB"/>
        </w:rPr>
        <w:t>písomného poverenia SO vykonávaním časti úloh RO</w:t>
      </w:r>
      <w:r w:rsidRPr="00E02906" w:rsidDel="00E02906">
        <w:rPr>
          <w:lang w:eastAsia="en-GB"/>
        </w:rPr>
        <w:t xml:space="preserve"> </w:t>
      </w:r>
      <w:r>
        <w:rPr>
          <w:lang w:eastAsia="en-GB"/>
        </w:rPr>
        <w:t xml:space="preserve">sa </w:t>
      </w:r>
      <w:r w:rsidRPr="00196D52">
        <w:rPr>
          <w:lang w:eastAsia="en-GB"/>
        </w:rPr>
        <w:t xml:space="preserve"> </w:t>
      </w:r>
      <w:r>
        <w:rPr>
          <w:lang w:eastAsia="en-GB"/>
        </w:rPr>
        <w:t xml:space="preserve">postup upravený v tomto metodickom pokyne vzťahuje rovnako na </w:t>
      </w:r>
      <w:r w:rsidRPr="00196D52">
        <w:rPr>
          <w:lang w:eastAsia="en-GB"/>
        </w:rPr>
        <w:t>SO v rozsahu danom Zmluvou o vykonávaní časti úloh riadiaceho orgánu sprostredkovateľským orgánom</w:t>
      </w:r>
    </w:p>
    <w:p w14:paraId="4A4FC6B8" w14:textId="77777777" w:rsidR="00261D27" w:rsidRPr="009B2559" w:rsidRDefault="002F10CF" w:rsidP="00C74C50">
      <w:pPr>
        <w:pStyle w:val="SRKNorm"/>
        <w:numPr>
          <w:ilvl w:val="0"/>
          <w:numId w:val="40"/>
        </w:numPr>
        <w:spacing w:before="120" w:after="120"/>
        <w:ind w:left="426" w:hanging="426"/>
        <w:contextualSpacing w:val="0"/>
      </w:pPr>
      <w:r>
        <w:t>Metodický</w:t>
      </w:r>
      <w:r w:rsidR="00261D27" w:rsidRPr="009B2559">
        <w:t xml:space="preserve"> pokyn </w:t>
      </w:r>
      <w:r>
        <w:t>predstavuje</w:t>
      </w:r>
      <w:r w:rsidRPr="009B2559">
        <w:t xml:space="preserve"> </w:t>
      </w:r>
      <w:r w:rsidR="00261D27" w:rsidRPr="009B2559">
        <w:t xml:space="preserve">návod </w:t>
      </w:r>
      <w:r w:rsidR="00261D27">
        <w:t>na výber</w:t>
      </w:r>
      <w:r w:rsidR="00261D27" w:rsidRPr="009B2559">
        <w:t xml:space="preserve"> najvhodnejšieho ZP</w:t>
      </w:r>
      <w:r w:rsidR="00261D27">
        <w:t>,</w:t>
      </w:r>
      <w:r w:rsidR="00261D27" w:rsidRPr="009B2559">
        <w:t xml:space="preserve"> </w:t>
      </w:r>
      <w:r>
        <w:t>prípadne</w:t>
      </w:r>
      <w:r w:rsidR="00261D27" w:rsidRPr="009B2559">
        <w:t xml:space="preserve"> </w:t>
      </w:r>
      <w:r>
        <w:t>voľbu</w:t>
      </w:r>
      <w:r w:rsidRPr="009B2559">
        <w:t xml:space="preserve"> </w:t>
      </w:r>
      <w:r w:rsidR="00261D27" w:rsidRPr="009B2559">
        <w:t xml:space="preserve">najvhodnejšej kombinácie ZP v nadväznosti na </w:t>
      </w:r>
      <w:r>
        <w:t>S</w:t>
      </w:r>
      <w:r w:rsidR="00261D27" w:rsidRPr="009B2559">
        <w:t xml:space="preserve">ystém riadenia európskych štrukturálnych a investičných fondov </w:t>
      </w:r>
      <w:r>
        <w:t xml:space="preserve">na programové obdobie 2014 – 2020 </w:t>
      </w:r>
      <w:r w:rsidR="00261D27" w:rsidRPr="009B2559">
        <w:t>(</w:t>
      </w:r>
      <w:r>
        <w:t xml:space="preserve">ďalej len ,,Systém riadenia </w:t>
      </w:r>
      <w:r w:rsidR="00261D27" w:rsidRPr="009B2559">
        <w:t>EŠIF</w:t>
      </w:r>
      <w:r>
        <w:t>“</w:t>
      </w:r>
      <w:r w:rsidR="00261D27" w:rsidRPr="009B2559">
        <w:t>) pri poskytovaní nenávratného finančného príspevku (</w:t>
      </w:r>
      <w:r>
        <w:t>ďalej len ,,</w:t>
      </w:r>
      <w:r w:rsidR="00261D27" w:rsidRPr="009B2559">
        <w:t>NFP</w:t>
      </w:r>
      <w:r>
        <w:t>“</w:t>
      </w:r>
      <w:r w:rsidR="00261D27" w:rsidRPr="009B2559">
        <w:t>) v </w:t>
      </w:r>
      <w:r w:rsidR="00261D27">
        <w:t xml:space="preserve">programovom období 2014 – 2020 a </w:t>
      </w:r>
      <w:r w:rsidR="00261D27" w:rsidRPr="009B2559">
        <w:t xml:space="preserve">zákon č. 292/2014 Z.z. o príspevku poskytovanom </w:t>
      </w:r>
      <w:r w:rsidR="00261D27" w:rsidRPr="009B2559">
        <w:lastRenderedPageBreak/>
        <w:t>z európskych štrukturálnych a investičných fondov a o zmene a doplnení niektorých zákonov.</w:t>
      </w:r>
    </w:p>
    <w:p w14:paraId="71874F4A" w14:textId="77777777" w:rsidR="00261D27" w:rsidRPr="009B2559" w:rsidRDefault="00261D27" w:rsidP="00C74C50">
      <w:pPr>
        <w:pStyle w:val="Default"/>
        <w:numPr>
          <w:ilvl w:val="0"/>
          <w:numId w:val="40"/>
        </w:numPr>
        <w:spacing w:before="120" w:after="120"/>
        <w:ind w:left="426" w:hanging="426"/>
        <w:jc w:val="both"/>
        <w:rPr>
          <w:rFonts w:eastAsia="Times New Roman"/>
          <w:color w:val="auto"/>
          <w:lang w:eastAsia="sk-SK"/>
        </w:rPr>
      </w:pPr>
      <w:r w:rsidRPr="009B2559">
        <w:rPr>
          <w:rFonts w:eastAsia="Times New Roman"/>
          <w:color w:val="auto"/>
          <w:lang w:eastAsia="sk-SK"/>
        </w:rPr>
        <w:t xml:space="preserve">Účelom metodického pokynu je efektívne zabezpečenie pohľadávky </w:t>
      </w:r>
      <w:r w:rsidR="002F10CF">
        <w:rPr>
          <w:rFonts w:eastAsia="Times New Roman"/>
          <w:color w:val="auto"/>
          <w:lang w:eastAsia="sk-SK"/>
        </w:rPr>
        <w:t>RO</w:t>
      </w:r>
      <w:r w:rsidR="002F10CF" w:rsidRPr="009B2559">
        <w:rPr>
          <w:rFonts w:eastAsia="Times New Roman"/>
          <w:color w:val="auto"/>
          <w:lang w:eastAsia="sk-SK"/>
        </w:rPr>
        <w:t xml:space="preserve"> </w:t>
      </w:r>
      <w:r w:rsidRPr="009B2559">
        <w:rPr>
          <w:rFonts w:eastAsia="Times New Roman"/>
          <w:color w:val="auto"/>
          <w:lang w:eastAsia="sk-SK"/>
        </w:rPr>
        <w:t xml:space="preserve">vo vzťahu k prijímateľom NFP a to najmä na základe posúdenia charakteru výstupov </w:t>
      </w:r>
      <w:r w:rsidR="002F10CF">
        <w:rPr>
          <w:rFonts w:eastAsia="Times New Roman"/>
          <w:color w:val="auto"/>
          <w:lang w:eastAsia="sk-SK"/>
        </w:rPr>
        <w:t>projektu</w:t>
      </w:r>
      <w:r w:rsidRPr="009B2559">
        <w:rPr>
          <w:rFonts w:eastAsia="Times New Roman"/>
          <w:color w:val="auto"/>
          <w:lang w:eastAsia="sk-SK"/>
        </w:rPr>
        <w:t>, analýz</w:t>
      </w:r>
      <w:r w:rsidR="002F10CF">
        <w:rPr>
          <w:rFonts w:eastAsia="Times New Roman"/>
          <w:color w:val="auto"/>
          <w:lang w:eastAsia="sk-SK"/>
        </w:rPr>
        <w:t>y</w:t>
      </w:r>
      <w:r w:rsidRPr="009B2559">
        <w:rPr>
          <w:rFonts w:eastAsia="Times New Roman"/>
          <w:color w:val="auto"/>
          <w:lang w:eastAsia="sk-SK"/>
        </w:rPr>
        <w:t xml:space="preserve"> prijímateľov, dĺžky trvania realizácie projektu a výšky poskytovaného NFP. </w:t>
      </w:r>
    </w:p>
    <w:p w14:paraId="6EF9D0E7" w14:textId="77777777" w:rsidR="00261D27" w:rsidRPr="009B2559" w:rsidRDefault="00261D27" w:rsidP="00C74C50">
      <w:pPr>
        <w:pStyle w:val="Odsekzoznamu"/>
        <w:numPr>
          <w:ilvl w:val="0"/>
          <w:numId w:val="40"/>
        </w:numPr>
        <w:spacing w:before="120" w:after="120"/>
        <w:ind w:left="426" w:hanging="426"/>
        <w:contextualSpacing w:val="0"/>
        <w:jc w:val="both"/>
      </w:pPr>
      <w:r w:rsidRPr="009B2559">
        <w:t xml:space="preserve">Potreba metodického pokynu vychádza z rozšírenia možnosti využitia ZP v zmysle zákona č. 292/2014 Z.z. o príspevku poskytovanom z európskych štrukturálnych a investičných fondov a o zmene a doplnení niektorých zákonov, Zmluvy o poskytnutí nenávratného finančného príspevku </w:t>
      </w:r>
      <w:r w:rsidR="002F10CF">
        <w:t>na</w:t>
      </w:r>
      <w:r w:rsidR="002F10CF" w:rsidRPr="009B2559">
        <w:t xml:space="preserve"> </w:t>
      </w:r>
      <w:r w:rsidRPr="009B2559">
        <w:t>PO 2014-2020</w:t>
      </w:r>
      <w:r w:rsidR="002F10CF">
        <w:t xml:space="preserve"> a jej príloh</w:t>
      </w:r>
      <w:r>
        <w:t>,</w:t>
      </w:r>
      <w:r w:rsidRPr="009B2559">
        <w:t xml:space="preserve"> </w:t>
      </w:r>
      <w:r>
        <w:t xml:space="preserve">a to v nadväznosti na </w:t>
      </w:r>
      <w:r w:rsidR="002F10CF">
        <w:t xml:space="preserve">legislatívne podmienky v </w:t>
      </w:r>
      <w:r w:rsidRPr="009B2559">
        <w:t>SR</w:t>
      </w:r>
      <w:r>
        <w:t>.</w:t>
      </w:r>
    </w:p>
    <w:p w14:paraId="00D0140D" w14:textId="77777777" w:rsidR="00261D27" w:rsidRPr="00FD5596" w:rsidRDefault="00261D27" w:rsidP="00C74C50">
      <w:pPr>
        <w:pStyle w:val="Odsekzoznamu"/>
        <w:numPr>
          <w:ilvl w:val="0"/>
          <w:numId w:val="40"/>
        </w:numPr>
        <w:spacing w:before="120" w:after="120"/>
        <w:ind w:left="426" w:hanging="426"/>
        <w:contextualSpacing w:val="0"/>
        <w:jc w:val="both"/>
      </w:pPr>
      <w:r w:rsidRPr="00021C55">
        <w:t>Metodický pokyn má odporúčací charakter</w:t>
      </w:r>
      <w:r w:rsidR="008D6C30" w:rsidRPr="00C74C50">
        <w:t>, pričom RO na jeho základe zanalyzuje rozsah využiteľnosti ZP v podmienkach konkrétneho OP</w:t>
      </w:r>
      <w:r w:rsidR="00021C55">
        <w:t xml:space="preserve"> za účelom zadefinovania podmienok uplatniteľnosti ZP (kapitola 3.3.3 Systému riadenia EŠIF, ods. 2).</w:t>
      </w:r>
      <w:r w:rsidR="008D6C30" w:rsidRPr="00C74C50">
        <w:t xml:space="preserve"> </w:t>
      </w:r>
    </w:p>
    <w:p w14:paraId="499DDA03" w14:textId="77777777" w:rsidR="00261D27" w:rsidRPr="009B2559" w:rsidRDefault="00C74C50" w:rsidP="00C74C50">
      <w:pPr>
        <w:pStyle w:val="MPCKO1"/>
        <w:rPr>
          <w:sz w:val="28"/>
          <w:szCs w:val="28"/>
        </w:rPr>
      </w:pPr>
      <w:bookmarkStart w:id="153" w:name="_Toc513644648"/>
      <w:bookmarkStart w:id="154" w:name="_Toc497227996"/>
      <w:r>
        <w:t>2</w:t>
      </w:r>
      <w:r w:rsidR="001B6F8E">
        <w:t xml:space="preserve"> Z</w:t>
      </w:r>
      <w:r w:rsidR="00B151F4">
        <w:t>abezpečovacie prostriedky</w:t>
      </w:r>
      <w:bookmarkEnd w:id="153"/>
      <w:bookmarkEnd w:id="154"/>
    </w:p>
    <w:p w14:paraId="47C19422" w14:textId="77777777" w:rsidR="00261D27" w:rsidRPr="009B2559" w:rsidRDefault="00C74C50" w:rsidP="00C74C50">
      <w:pPr>
        <w:pStyle w:val="MPCKO2"/>
      </w:pPr>
      <w:bookmarkStart w:id="155" w:name="_Toc513644649"/>
      <w:bookmarkStart w:id="156" w:name="_Toc497227997"/>
      <w:r>
        <w:t>2</w:t>
      </w:r>
      <w:r w:rsidR="00261D27" w:rsidRPr="009B2559">
        <w:t>.1 Záložné právo ako hlavný zabezpečovací prostriedok</w:t>
      </w:r>
      <w:bookmarkEnd w:id="155"/>
      <w:bookmarkEnd w:id="156"/>
    </w:p>
    <w:p w14:paraId="685CC8FF" w14:textId="0D172A0A" w:rsidR="00261D27" w:rsidRPr="009B2559" w:rsidRDefault="00261D27" w:rsidP="00C74C50">
      <w:pPr>
        <w:pStyle w:val="Odsekzoznamu"/>
        <w:numPr>
          <w:ilvl w:val="0"/>
          <w:numId w:val="50"/>
        </w:numPr>
        <w:spacing w:before="120" w:after="120"/>
        <w:ind w:left="425" w:hanging="425"/>
        <w:contextualSpacing w:val="0"/>
        <w:jc w:val="both"/>
      </w:pPr>
      <w:r w:rsidRPr="009B2559">
        <w:t>Záložné právo je jeden z najefektívnejších a v praxi najvyužívanejších</w:t>
      </w:r>
      <w:r>
        <w:t xml:space="preserve"> zabezpečovacích prostriedkov po</w:t>
      </w:r>
      <w:r w:rsidRPr="009B2559">
        <w:t>užívaný pri zabezpečovaní pohľadávok vznikajúcich v </w:t>
      </w:r>
      <w:r w:rsidR="00C74C50" w:rsidRPr="009B2559">
        <w:t>súvislosti</w:t>
      </w:r>
      <w:r w:rsidR="00C4771A">
        <w:t> poskytovaním príspevkov z fondov EÚ</w:t>
      </w:r>
      <w:r w:rsidRPr="009B2559">
        <w:t>. Samotný zákon č. 292/2014 Z.z. o príspevku poskytovanom z európskych štrukturálnych a investičných fondov a o zmene a doplnení niektorých zákonov (</w:t>
      </w:r>
      <w:r w:rsidR="00C74C50">
        <w:t>ďalej</w:t>
      </w:r>
      <w:r w:rsidR="00C4771A">
        <w:t xml:space="preserve"> len ,,zákon o príspevku z EŠIF“</w:t>
      </w:r>
      <w:r w:rsidRPr="009B2559">
        <w:t xml:space="preserve">) výslovne ustanovuje oprávnenie </w:t>
      </w:r>
      <w:r w:rsidR="00C4771A">
        <w:t>RO</w:t>
      </w:r>
      <w:r w:rsidRPr="009B2559">
        <w:t xml:space="preserve"> dohodnúť s prijímateľom prí</w:t>
      </w:r>
      <w:r>
        <w:t>spevku zriadenie záložného práva</w:t>
      </w:r>
      <w:r w:rsidRPr="009B2559">
        <w:t xml:space="preserve"> na účely zabezpečenia </w:t>
      </w:r>
      <w:del w:id="157" w:author="Autor">
        <w:r w:rsidRPr="009B2559">
          <w:delText xml:space="preserve">budúcej </w:delText>
        </w:r>
      </w:del>
      <w:r w:rsidRPr="009B2559">
        <w:t xml:space="preserve">pohľadávky z príspevku alebo </w:t>
      </w:r>
      <w:del w:id="158" w:author="Autor">
        <w:r w:rsidRPr="009B2559">
          <w:delText xml:space="preserve">budúcej </w:delText>
        </w:r>
      </w:del>
      <w:r w:rsidRPr="009B2559">
        <w:t xml:space="preserve">pohľadávky z rozhodnutia (§ 34 ods. 1 </w:t>
      </w:r>
      <w:r w:rsidR="00C4771A">
        <w:t>zákona o príspevku z EŠIF</w:t>
      </w:r>
      <w:r w:rsidRPr="009B2559">
        <w:t xml:space="preserve">). </w:t>
      </w:r>
    </w:p>
    <w:p w14:paraId="4A97C703" w14:textId="77777777" w:rsidR="00261D27" w:rsidRPr="009B2559" w:rsidRDefault="00261D27" w:rsidP="00C74C50">
      <w:pPr>
        <w:pStyle w:val="Odsekzoznamu"/>
        <w:numPr>
          <w:ilvl w:val="0"/>
          <w:numId w:val="50"/>
        </w:numPr>
        <w:spacing w:before="120" w:after="120"/>
        <w:ind w:left="425" w:hanging="425"/>
        <w:contextualSpacing w:val="0"/>
        <w:jc w:val="both"/>
      </w:pPr>
      <w:r w:rsidRPr="009B2559">
        <w:t xml:space="preserve">Záložné právo je zabezpečovací inštitút, na základe ktorého je záložný </w:t>
      </w:r>
      <w:r>
        <w:t>veriteľ oprávnený uspokojiť sa</w:t>
      </w:r>
      <w:r w:rsidR="00C4771A">
        <w:t>,</w:t>
      </w:r>
      <w:r>
        <w:t xml:space="preserve"> resp. domáhať sa uspokojenia </w:t>
      </w:r>
      <w:r w:rsidRPr="009B2559">
        <w:t>svojej pohľadávky z predmetu záložného práva, ak táto pohľadávka nie je riadne a včas splnená. Záložné právo je právny inštitút vecno-právneho charakteru, a teda pri prevode alebo prechode zálohu pôsobí záložné právo voči nadobúdateľovi zálohu, ak zmluva o zriadení záložného práva alebo zákon neurčuje inak (§ 151h ods. 1 zákona č. 40/1964 Zb. Občiansky zákonník v znení neskorších predpisov (</w:t>
      </w:r>
      <w:r w:rsidR="00C4771A">
        <w:t>ďalej len ,,</w:t>
      </w:r>
      <w:r w:rsidRPr="009B2559">
        <w:t>ObčZ</w:t>
      </w:r>
      <w:r w:rsidR="00C4771A">
        <w:t>“</w:t>
      </w:r>
      <w:r w:rsidRPr="009B2559">
        <w:t>). Subjektmi záložno-právneho vzťahu sú záložný veriteľ (t.j. veriteľ zabezpečovanej pohľadávky) a záložca (t.j. majiteľ predmetu záložného práva). Záložca môže byť záložným dlžníkom (dlžníkom zo zabezpečovanej pohľadávky) alebo aj tretia osoba (ochotná zaťažiť svoj majetok záložným právom).</w:t>
      </w:r>
    </w:p>
    <w:p w14:paraId="3BBA98E7" w14:textId="77777777" w:rsidR="00261D27" w:rsidRPr="000B4FD4" w:rsidRDefault="00C74C50" w:rsidP="00C74C50">
      <w:pPr>
        <w:pStyle w:val="MPCKO3"/>
      </w:pPr>
      <w:bookmarkStart w:id="159" w:name="_Toc513644650"/>
      <w:bookmarkStart w:id="160" w:name="_Toc497227998"/>
      <w:r>
        <w:t>2</w:t>
      </w:r>
      <w:r w:rsidR="00261D27" w:rsidRPr="000B4FD4">
        <w:t>.1.</w:t>
      </w:r>
      <w:r w:rsidR="00B151F4">
        <w:t>1</w:t>
      </w:r>
      <w:r w:rsidR="00261D27" w:rsidRPr="000B4FD4">
        <w:t xml:space="preserve"> Zabezpečovaná pohľadávka</w:t>
      </w:r>
      <w:bookmarkEnd w:id="159"/>
      <w:bookmarkEnd w:id="160"/>
    </w:p>
    <w:p w14:paraId="0088B575" w14:textId="77777777" w:rsidR="00261D27" w:rsidRPr="009B2559" w:rsidRDefault="00261D27" w:rsidP="00C74C50">
      <w:pPr>
        <w:pStyle w:val="Odsekzoznamu"/>
        <w:numPr>
          <w:ilvl w:val="0"/>
          <w:numId w:val="51"/>
        </w:numPr>
        <w:spacing w:before="120" w:after="120"/>
        <w:ind w:left="426" w:hanging="426"/>
        <w:contextualSpacing w:val="0"/>
        <w:jc w:val="both"/>
      </w:pPr>
      <w:r w:rsidRPr="009B2559">
        <w:t xml:space="preserve">V zmysle ustanovenia § 34 ods. 1 </w:t>
      </w:r>
      <w:r w:rsidR="00C4771A">
        <w:t>zákona o príspevku z EŠIF</w:t>
      </w:r>
      <w:r w:rsidRPr="009B2559">
        <w:t xml:space="preserve"> majú byť záložným právom zabezpečované nasledovné pohľadávky:</w:t>
      </w:r>
    </w:p>
    <w:p w14:paraId="17A5ED53" w14:textId="4CB472A3" w:rsidR="00261D27" w:rsidRPr="009B2559" w:rsidRDefault="00261D27" w:rsidP="00C74C50">
      <w:pPr>
        <w:pStyle w:val="Odsekzoznamu"/>
        <w:numPr>
          <w:ilvl w:val="0"/>
          <w:numId w:val="52"/>
        </w:numPr>
        <w:spacing w:before="120" w:after="120"/>
        <w:ind w:left="851" w:hanging="425"/>
        <w:contextualSpacing w:val="0"/>
        <w:jc w:val="both"/>
      </w:pPr>
      <w:del w:id="161" w:author="Autor">
        <w:r>
          <w:delText xml:space="preserve">budúca </w:delText>
        </w:r>
      </w:del>
      <w:r>
        <w:t>pohľadávka z príspevku</w:t>
      </w:r>
    </w:p>
    <w:p w14:paraId="538E35E3" w14:textId="419EA91D" w:rsidR="00261D27" w:rsidRPr="009B2559" w:rsidRDefault="00261D27" w:rsidP="00C74C50">
      <w:pPr>
        <w:pStyle w:val="Odsekzoznamu"/>
        <w:numPr>
          <w:ilvl w:val="0"/>
          <w:numId w:val="52"/>
        </w:numPr>
        <w:spacing w:before="120" w:after="120"/>
        <w:ind w:left="851" w:hanging="425"/>
        <w:contextualSpacing w:val="0"/>
        <w:jc w:val="both"/>
      </w:pPr>
      <w:del w:id="162" w:author="Autor">
        <w:r>
          <w:delText xml:space="preserve">budúca </w:delText>
        </w:r>
      </w:del>
      <w:r>
        <w:t>pohľadávka z rozhodnutia.</w:t>
      </w:r>
    </w:p>
    <w:p w14:paraId="11B6154E" w14:textId="77777777" w:rsidR="00261D27" w:rsidRPr="009B2559" w:rsidRDefault="00261D27" w:rsidP="00C74C50">
      <w:pPr>
        <w:pStyle w:val="Odsekzoznamu"/>
        <w:numPr>
          <w:ilvl w:val="0"/>
          <w:numId w:val="51"/>
        </w:numPr>
        <w:spacing w:before="120" w:after="120"/>
        <w:ind w:left="426" w:hanging="426"/>
        <w:contextualSpacing w:val="0"/>
        <w:jc w:val="both"/>
      </w:pPr>
      <w:r w:rsidRPr="009B2559">
        <w:lastRenderedPageBreak/>
        <w:t xml:space="preserve">Pohľadávkou z príspevku sa rozumie pohľadávka štátu v správe poskytovateľa na vrátenie príspevku alebo jeho časti na základe poskytovateľom zisteného porušenia všeobecne záväzných právnych predpisov, zmluvy alebo rozhodnutia podľa § 16 ods. 2 zo strany prijímateľa, partnera alebo užívateľa (§ 3 ods. 1 písm. j) </w:t>
      </w:r>
      <w:r w:rsidR="00C4771A">
        <w:t>zákona o príspevku z EŠIF</w:t>
      </w:r>
      <w:r w:rsidRPr="009B2559">
        <w:t>).</w:t>
      </w:r>
    </w:p>
    <w:p w14:paraId="115C063D" w14:textId="77777777" w:rsidR="00261D27" w:rsidRPr="009B2559" w:rsidRDefault="00261D27" w:rsidP="00C74C50">
      <w:pPr>
        <w:pStyle w:val="Odsekzoznamu"/>
        <w:numPr>
          <w:ilvl w:val="0"/>
          <w:numId w:val="51"/>
        </w:numPr>
        <w:spacing w:before="120" w:after="120"/>
        <w:ind w:left="426" w:hanging="426"/>
        <w:contextualSpacing w:val="0"/>
        <w:jc w:val="both"/>
      </w:pPr>
      <w:r>
        <w:t>Pohľadávkou z rozhodnutia</w:t>
      </w:r>
      <w:r w:rsidRPr="009B2559">
        <w:t xml:space="preserve"> sa rozumie pohľadávka štátu z právoplatného rozhodnutia poskytovateľa vydaného podľa § 41 (porušenie pravidiel a postupov verejného obstarávania) alebo pohľadávka štátu z právoplatného rozhodnutia príslušného orgánu vydávajúceho rozhodnutie o porušení finančnej disciplíny  (§ 3 ods. 1 písm. </w:t>
      </w:r>
      <w:r w:rsidR="00F20E14">
        <w:t>k</w:t>
      </w:r>
      <w:r w:rsidRPr="009B2559">
        <w:t xml:space="preserve">) </w:t>
      </w:r>
      <w:r w:rsidR="00C4771A">
        <w:t>zákona o príspevku z EŠIF</w:t>
      </w:r>
      <w:r w:rsidRPr="009B2559">
        <w:t>).</w:t>
      </w:r>
    </w:p>
    <w:p w14:paraId="12680EC8" w14:textId="77777777" w:rsidR="00261D27" w:rsidRPr="009B2559" w:rsidRDefault="00261D27" w:rsidP="00C74C50">
      <w:pPr>
        <w:pStyle w:val="Odsekzoznamu"/>
        <w:numPr>
          <w:ilvl w:val="0"/>
          <w:numId w:val="51"/>
        </w:numPr>
        <w:spacing w:before="120" w:after="120"/>
        <w:ind w:left="426" w:hanging="426"/>
        <w:contextualSpacing w:val="0"/>
        <w:jc w:val="both"/>
      </w:pPr>
      <w:r w:rsidRPr="009B2559">
        <w:t>Pohľadávka z príspevku a pohľadávka z rozhodnutia vzniknú v prípade, ak nastanú príslušné zákonom predpokladané skutočnosti (zistenie porušenia všeobecne záväzných predpisov, právoplatné rozhodnutie príslušného orgánu</w:t>
      </w:r>
      <w:r>
        <w:t xml:space="preserve"> atď.)</w:t>
      </w:r>
      <w:r w:rsidRPr="009B2559">
        <w:t>, a</w:t>
      </w:r>
      <w:r>
        <w:t> teda pri poskytovaní NFP žiadna</w:t>
      </w:r>
      <w:r w:rsidRPr="009B2559">
        <w:t xml:space="preserve"> z týchto pohľadávok nemôže existovať (ide o tzv. budúce pohľadávky). </w:t>
      </w:r>
      <w:r>
        <w:t>Podľa</w:t>
      </w:r>
      <w:r w:rsidRPr="009B2559">
        <w:t xml:space="preserve"> </w:t>
      </w:r>
      <w:r w:rsidR="00C74C50">
        <w:br/>
      </w:r>
      <w:r w:rsidRPr="009B2559">
        <w:t>§ 151c ods. 2 ObčZ možno záložným právom platne zabezpečiť aj pohľadávku, ktorá vznikne v budúcnosti alebo ktorej vznik závisí od splnenia podmienky.</w:t>
      </w:r>
    </w:p>
    <w:p w14:paraId="3D0BC01C" w14:textId="77777777" w:rsidR="00261D27" w:rsidRPr="009B2559" w:rsidRDefault="00261D27" w:rsidP="00C74C50">
      <w:pPr>
        <w:pStyle w:val="Odsekzoznamu"/>
        <w:numPr>
          <w:ilvl w:val="0"/>
          <w:numId w:val="51"/>
        </w:numPr>
        <w:spacing w:before="120" w:after="120"/>
        <w:ind w:left="426" w:hanging="426"/>
        <w:contextualSpacing w:val="0"/>
        <w:jc w:val="both"/>
      </w:pPr>
      <w:r w:rsidRPr="009B2559">
        <w:t xml:space="preserve">Ako vyplýva z ustanovenia § 3 </w:t>
      </w:r>
      <w:r w:rsidR="00C4771A">
        <w:t>zákona o príspevku z EŠIF</w:t>
      </w:r>
      <w:r w:rsidRPr="009B2559">
        <w:t>:</w:t>
      </w:r>
    </w:p>
    <w:p w14:paraId="06D5C785" w14:textId="77777777" w:rsidR="00261D27" w:rsidRPr="009B2559" w:rsidRDefault="00261D27" w:rsidP="00CE5F31">
      <w:pPr>
        <w:pStyle w:val="Odsekzoznamu"/>
        <w:numPr>
          <w:ilvl w:val="0"/>
          <w:numId w:val="53"/>
        </w:numPr>
        <w:spacing w:before="120" w:after="120"/>
        <w:ind w:left="851" w:hanging="425"/>
        <w:contextualSpacing w:val="0"/>
        <w:jc w:val="both"/>
      </w:pPr>
      <w:r w:rsidRPr="009B2559">
        <w:t>veriteľom pohľadávky z príspevku a pohľadávky z rozhodnutia je štát (ide o pohľadávku štátu, kt</w:t>
      </w:r>
      <w:r>
        <w:t>orej správcom je  poskytovateľ</w:t>
      </w:r>
      <w:r w:rsidR="001B452D">
        <w:t xml:space="preserve"> </w:t>
      </w:r>
      <w:r w:rsidR="001B452D" w:rsidRPr="001B452D">
        <w:t xml:space="preserve">do dňa nadobudnutia právoplatnosti rozhodnutia podľa § 41, § 41a </w:t>
      </w:r>
      <w:r w:rsidR="001B452D">
        <w:t xml:space="preserve">zákona o príspevku z EŠIF </w:t>
      </w:r>
      <w:r w:rsidR="001B452D" w:rsidRPr="001B452D">
        <w:t>alebo rozhodnutia o porušení finančnej disciplíny.</w:t>
      </w:r>
      <w:r w:rsidR="001B452D">
        <w:rPr>
          <w:rStyle w:val="Odkaznapoznmkupodiarou"/>
        </w:rPr>
        <w:footnoteReference w:id="2"/>
      </w:r>
      <w:r w:rsidR="001B452D" w:rsidRPr="001B452D">
        <w:t xml:space="preserve"> Dňom nadobudnutia právoplatnosti takého rozhodnutia sa správcom pohľadávky štátu stáva orgán, ktorý v konaní rozhodol; pri poskytovaní príspevku z Európskeho poľnohospodárskeho fondu pre rozvoj vidieka je správcom pohľadávky štátu agentúra.</w:t>
      </w:r>
      <w:r>
        <w:t>)</w:t>
      </w:r>
    </w:p>
    <w:p w14:paraId="5253E885" w14:textId="77777777" w:rsidR="00261D27" w:rsidRPr="009B2559" w:rsidRDefault="00261D27" w:rsidP="00C74C50">
      <w:pPr>
        <w:pStyle w:val="Odsekzoznamu"/>
        <w:numPr>
          <w:ilvl w:val="0"/>
          <w:numId w:val="53"/>
        </w:numPr>
        <w:spacing w:before="120" w:after="120"/>
        <w:ind w:left="851" w:hanging="425"/>
        <w:contextualSpacing w:val="0"/>
        <w:jc w:val="both"/>
      </w:pPr>
      <w:r w:rsidRPr="009B2559">
        <w:t>dlžníkom pohľadávky z príspevku a pohľadávky z rozhodnutia je prijímateľ, partner alebo užívateľ</w:t>
      </w:r>
      <w:r w:rsidR="00C4771A">
        <w:t>,</w:t>
      </w:r>
      <w:r>
        <w:t xml:space="preserve"> </w:t>
      </w:r>
      <w:r w:rsidRPr="009B2559">
        <w:t>resp. osoba uvedená v právoplatno</w:t>
      </w:r>
      <w:r>
        <w:t>m rozhodnutí príslušného orgánu</w:t>
      </w:r>
    </w:p>
    <w:p w14:paraId="780C20C9" w14:textId="77777777" w:rsidR="00261D27" w:rsidRPr="009B2559" w:rsidRDefault="00261D27" w:rsidP="00C74C50">
      <w:pPr>
        <w:pStyle w:val="Odsekzoznamu"/>
        <w:numPr>
          <w:ilvl w:val="0"/>
          <w:numId w:val="53"/>
        </w:numPr>
        <w:spacing w:before="120" w:after="120"/>
        <w:ind w:left="851" w:hanging="425"/>
        <w:contextualSpacing w:val="0"/>
        <w:jc w:val="both"/>
      </w:pPr>
      <w:r w:rsidRPr="009B2559">
        <w:t>obsahom pohľadávky je peňažný záväzok na vrát</w:t>
      </w:r>
      <w:r>
        <w:t xml:space="preserve">enie </w:t>
      </w:r>
      <w:r w:rsidR="00C4771A">
        <w:t xml:space="preserve">NFP </w:t>
      </w:r>
      <w:r>
        <w:t>alebo jeho časti.</w:t>
      </w:r>
    </w:p>
    <w:p w14:paraId="0452C37F" w14:textId="77777777" w:rsidR="00261D27" w:rsidRPr="009B2559" w:rsidRDefault="00C74C50" w:rsidP="00C74C50">
      <w:pPr>
        <w:pStyle w:val="MPCKO3"/>
      </w:pPr>
      <w:bookmarkStart w:id="163" w:name="_Toc513644651"/>
      <w:bookmarkStart w:id="164" w:name="_Toc497227999"/>
      <w:r>
        <w:t>2</w:t>
      </w:r>
      <w:r w:rsidR="00261D27" w:rsidRPr="009B2559">
        <w:t>.1.</w:t>
      </w:r>
      <w:r w:rsidR="00B151F4">
        <w:t>2</w:t>
      </w:r>
      <w:r w:rsidR="00261D27" w:rsidRPr="009B2559">
        <w:t xml:space="preserve"> Záložca</w:t>
      </w:r>
      <w:bookmarkEnd w:id="163"/>
      <w:bookmarkEnd w:id="164"/>
    </w:p>
    <w:p w14:paraId="76229801" w14:textId="77777777" w:rsidR="00261D27" w:rsidRPr="009B2559" w:rsidRDefault="00261D27" w:rsidP="00C74C50">
      <w:pPr>
        <w:pStyle w:val="Odsekzoznamu"/>
        <w:numPr>
          <w:ilvl w:val="0"/>
          <w:numId w:val="54"/>
        </w:numPr>
        <w:spacing w:before="120" w:after="120"/>
        <w:ind w:left="426" w:hanging="426"/>
        <w:contextualSpacing w:val="0"/>
        <w:jc w:val="both"/>
      </w:pPr>
      <w:r w:rsidRPr="009B2559">
        <w:t xml:space="preserve">Vzhľadom na skutočnosť, že záložné právo možno zriadiť na vec, byt a na nebytový priestor vo vlastníctve záložcu, alebo na právo a na inú majetkovú hodnotu, ktoré patria záložcovi (§ 151d ods. 3 ObčZ), je pre určenie potenciálneho predmetu záložného </w:t>
      </w:r>
      <w:r>
        <w:t xml:space="preserve">práva </w:t>
      </w:r>
      <w:r w:rsidRPr="009B2559">
        <w:t xml:space="preserve">nevyhnutné vymedziť okruh možných záložcov. </w:t>
      </w:r>
    </w:p>
    <w:p w14:paraId="282E5966" w14:textId="77777777" w:rsidR="00261D27" w:rsidRPr="009B2559" w:rsidRDefault="00261D27" w:rsidP="00C74C50">
      <w:pPr>
        <w:pStyle w:val="Odsekzoznamu"/>
        <w:numPr>
          <w:ilvl w:val="0"/>
          <w:numId w:val="54"/>
        </w:numPr>
        <w:spacing w:before="120" w:after="120"/>
        <w:ind w:left="426" w:hanging="426"/>
        <w:contextualSpacing w:val="0"/>
        <w:jc w:val="both"/>
      </w:pPr>
      <w:r w:rsidRPr="009B2559">
        <w:t xml:space="preserve">Ustanovenie § 34 ods. 1 </w:t>
      </w:r>
      <w:r w:rsidR="00C4771A">
        <w:t xml:space="preserve">zákona o príspevku z EŠIF </w:t>
      </w:r>
      <w:r w:rsidR="00C4771A" w:rsidRPr="009B2559">
        <w:t xml:space="preserve"> </w:t>
      </w:r>
      <w:r w:rsidRPr="009B2559">
        <w:t xml:space="preserve">určuje </w:t>
      </w:r>
      <w:r>
        <w:t>vymedzenie záložcov. Z</w:t>
      </w:r>
      <w:r w:rsidRPr="009B2559">
        <w:t xml:space="preserve">a potenciálneho záložcu zákon </w:t>
      </w:r>
      <w:r w:rsidR="00C4771A">
        <w:t xml:space="preserve">o príspevku z EŠIF </w:t>
      </w:r>
      <w:r w:rsidRPr="009B2559">
        <w:t>explicitne označuje:</w:t>
      </w:r>
    </w:p>
    <w:p w14:paraId="15285B6D" w14:textId="77777777" w:rsidR="00261D27" w:rsidRPr="009B2559" w:rsidRDefault="001B513A" w:rsidP="001B513A">
      <w:pPr>
        <w:pStyle w:val="Odsekzoznamu"/>
        <w:numPr>
          <w:ilvl w:val="0"/>
          <w:numId w:val="55"/>
        </w:numPr>
        <w:spacing w:before="120" w:after="120"/>
        <w:ind w:left="851" w:hanging="425"/>
        <w:contextualSpacing w:val="0"/>
        <w:jc w:val="both"/>
      </w:pPr>
      <w:r w:rsidRPr="001B513A">
        <w:t>prijímateľa (dlžník je zároveň záložcom)</w:t>
      </w:r>
      <w:r>
        <w:t>,</w:t>
      </w:r>
    </w:p>
    <w:p w14:paraId="48480F02" w14:textId="77777777" w:rsidR="00261D27" w:rsidRPr="009B2559" w:rsidRDefault="00261D27" w:rsidP="00C74C50">
      <w:pPr>
        <w:pStyle w:val="Odsekzoznamu"/>
        <w:numPr>
          <w:ilvl w:val="0"/>
          <w:numId w:val="55"/>
        </w:numPr>
        <w:spacing w:before="120" w:after="120"/>
        <w:ind w:left="851" w:hanging="425"/>
        <w:contextualSpacing w:val="0"/>
        <w:jc w:val="both"/>
      </w:pPr>
      <w:r>
        <w:t>partnera</w:t>
      </w:r>
      <w:r w:rsidR="005B0BFE">
        <w:t>,</w:t>
      </w:r>
    </w:p>
    <w:p w14:paraId="0F74923A" w14:textId="77777777" w:rsidR="00261D27" w:rsidRPr="009B2559" w:rsidRDefault="00261D27" w:rsidP="00C74C50">
      <w:pPr>
        <w:pStyle w:val="Odsekzoznamu"/>
        <w:numPr>
          <w:ilvl w:val="0"/>
          <w:numId w:val="55"/>
        </w:numPr>
        <w:spacing w:before="120" w:after="120"/>
        <w:ind w:left="851" w:hanging="425"/>
        <w:contextualSpacing w:val="0"/>
        <w:jc w:val="both"/>
      </w:pPr>
      <w:r>
        <w:t>užívateľa</w:t>
      </w:r>
      <w:r w:rsidR="005B0BFE">
        <w:t>,</w:t>
      </w:r>
    </w:p>
    <w:p w14:paraId="061A6E07" w14:textId="77777777" w:rsidR="00261D27" w:rsidRPr="009B2559" w:rsidRDefault="00261D27" w:rsidP="00C74C50">
      <w:pPr>
        <w:pStyle w:val="Odsekzoznamu"/>
        <w:numPr>
          <w:ilvl w:val="0"/>
          <w:numId w:val="55"/>
        </w:numPr>
        <w:spacing w:before="120" w:after="120"/>
        <w:ind w:left="851" w:hanging="425"/>
        <w:contextualSpacing w:val="0"/>
        <w:jc w:val="both"/>
      </w:pPr>
      <w:r>
        <w:t>dodávateľa</w:t>
      </w:r>
      <w:r w:rsidR="005B0BFE">
        <w:t>,</w:t>
      </w:r>
    </w:p>
    <w:p w14:paraId="3EFBA370" w14:textId="77777777" w:rsidR="00261D27" w:rsidRPr="009B2559" w:rsidRDefault="00261D27" w:rsidP="00C74C50">
      <w:pPr>
        <w:pStyle w:val="Odsekzoznamu"/>
        <w:numPr>
          <w:ilvl w:val="0"/>
          <w:numId w:val="55"/>
        </w:numPr>
        <w:spacing w:before="120" w:after="120"/>
        <w:ind w:left="851" w:hanging="425"/>
        <w:contextualSpacing w:val="0"/>
        <w:jc w:val="both"/>
      </w:pPr>
      <w:r w:rsidRPr="009B2559">
        <w:lastRenderedPageBreak/>
        <w:t>akúkoľvek inú osobu, vlastniacu majetok, na ktorý mož</w:t>
      </w:r>
      <w:r>
        <w:t>no platne zriadiť záložné právo.</w:t>
      </w:r>
    </w:p>
    <w:p w14:paraId="56B9CF8F" w14:textId="77777777" w:rsidR="00261D27" w:rsidRDefault="00261D27" w:rsidP="00C74C50">
      <w:pPr>
        <w:pStyle w:val="Odsekzoznamu"/>
        <w:numPr>
          <w:ilvl w:val="0"/>
          <w:numId w:val="54"/>
        </w:numPr>
        <w:spacing w:before="120" w:after="120"/>
        <w:ind w:left="426" w:hanging="426"/>
        <w:contextualSpacing w:val="0"/>
        <w:jc w:val="both"/>
      </w:pPr>
      <w:r w:rsidRPr="009B2559">
        <w:t>Záložcom teda môže byť v zásade akákoľvek osoba, ktorá je ochotná dobrovoľne zaťažiť jej patriace majetkové hodnoty záložným právom.</w:t>
      </w:r>
    </w:p>
    <w:p w14:paraId="315C92EB" w14:textId="77777777" w:rsidR="001B452D" w:rsidRPr="009B2559" w:rsidRDefault="001B452D" w:rsidP="00C74C50">
      <w:pPr>
        <w:pStyle w:val="Odsekzoznamu"/>
        <w:numPr>
          <w:ilvl w:val="0"/>
          <w:numId w:val="54"/>
        </w:numPr>
        <w:spacing w:before="120" w:after="120"/>
        <w:ind w:left="426" w:hanging="426"/>
        <w:contextualSpacing w:val="0"/>
        <w:jc w:val="both"/>
      </w:pPr>
      <w:r>
        <w:t xml:space="preserve">Postavenie, práva a povinnosti Úradu vládneho auditu upravuje § 34 zákona o príspevku z EŠIF. </w:t>
      </w:r>
    </w:p>
    <w:p w14:paraId="477CFF69" w14:textId="77777777" w:rsidR="00261D27" w:rsidRPr="009B2559" w:rsidRDefault="00C74C50" w:rsidP="00C74C50">
      <w:pPr>
        <w:pStyle w:val="MPCKO3"/>
      </w:pPr>
      <w:bookmarkStart w:id="165" w:name="_Toc513644652"/>
      <w:bookmarkStart w:id="166" w:name="_Toc497228000"/>
      <w:r>
        <w:t>2</w:t>
      </w:r>
      <w:r w:rsidR="00261D27" w:rsidRPr="009B2559">
        <w:t>.1.</w:t>
      </w:r>
      <w:r w:rsidR="00B151F4">
        <w:t>3</w:t>
      </w:r>
      <w:r w:rsidR="00261D27" w:rsidRPr="009B2559">
        <w:t xml:space="preserve"> Záloh (predmet záložného práva)</w:t>
      </w:r>
      <w:bookmarkEnd w:id="165"/>
      <w:bookmarkEnd w:id="166"/>
    </w:p>
    <w:p w14:paraId="215F4845" w14:textId="77777777" w:rsidR="00261D27" w:rsidRPr="009B2559" w:rsidRDefault="00261D27" w:rsidP="00C74C50">
      <w:pPr>
        <w:pStyle w:val="Odsekzoznamu"/>
        <w:numPr>
          <w:ilvl w:val="0"/>
          <w:numId w:val="56"/>
        </w:numPr>
        <w:spacing w:before="120" w:after="120"/>
        <w:ind w:left="426" w:hanging="426"/>
        <w:contextualSpacing w:val="0"/>
        <w:jc w:val="both"/>
      </w:pPr>
      <w:r>
        <w:t>V zm</w:t>
      </w:r>
      <w:r w:rsidRPr="009B2559">
        <w:t>ysle § 151d ObčZ je záloh predmet záložného práva, z ktorého je záložný veriteľ oprávnený sa uspokojiť, resp. domáhať sa uspokojenia svojej pohľadávky. Základným predpokladom pre spôsobilosť určitého predmetu právnych vzťahov byť platne zaťaženým záložným právom (byť predmetom záložného práva) je jeho prevoditeľnosť. Zálohom môžu byť predmety právnych vzťahov, ktoré v čase zriadenia (a vzniku) záložného práva existujú, ale aj také predmety právnych vzťahov, ktoré záložca nadobudne v budúcnosti, a to aj vtedy, ak vzniknú v budúcnosti alebo ktorých vznik závisí od splnenia podmienky.</w:t>
      </w:r>
    </w:p>
    <w:p w14:paraId="5F6452D6" w14:textId="77777777" w:rsidR="00261D27" w:rsidRPr="009B2559" w:rsidRDefault="00261D27" w:rsidP="00C74C50">
      <w:pPr>
        <w:pStyle w:val="Odsekzoznamu"/>
        <w:numPr>
          <w:ilvl w:val="0"/>
          <w:numId w:val="56"/>
        </w:numPr>
        <w:spacing w:before="120" w:after="120"/>
        <w:ind w:left="426" w:hanging="426"/>
        <w:contextualSpacing w:val="0"/>
        <w:jc w:val="both"/>
      </w:pPr>
      <w:r>
        <w:t>Podľa</w:t>
      </w:r>
      <w:r w:rsidRPr="009B2559">
        <w:t xml:space="preserve"> ustanovenia § 151</w:t>
      </w:r>
      <w:r w:rsidR="001B513A">
        <w:t>d</w:t>
      </w:r>
      <w:r w:rsidRPr="009B2559">
        <w:t xml:space="preserve"> ObčZ zálohom môže byť vec, právo, iná majetková hodnota, byt a nebytový priestor, ale aj súbor vecí, práv alebo iných majetkových hodnôt, podnik alebo časť podniku, alebo iná hromadná vec. Pokiaľ zmluva o zriadení záložného práva neustanovuje inak, záložné právo sa vzťahuje nielen na záloh, </w:t>
      </w:r>
      <w:r w:rsidR="00652DFE">
        <w:t xml:space="preserve">ale aj na jeho súčasti, plody, </w:t>
      </w:r>
      <w:r w:rsidRPr="009B2559">
        <w:t>úžitky a príslušenstvo.</w:t>
      </w:r>
    </w:p>
    <w:p w14:paraId="26CAB86E" w14:textId="77777777" w:rsidR="00261D27" w:rsidRPr="009B2559" w:rsidRDefault="00261D27" w:rsidP="00C74C50">
      <w:pPr>
        <w:pStyle w:val="Odsekzoznamu"/>
        <w:numPr>
          <w:ilvl w:val="0"/>
          <w:numId w:val="56"/>
        </w:numPr>
        <w:spacing w:before="120" w:after="120"/>
        <w:ind w:left="426" w:hanging="426"/>
        <w:contextualSpacing w:val="0"/>
        <w:jc w:val="both"/>
      </w:pPr>
      <w:r w:rsidRPr="009B2559">
        <w:t>Predmetom záložného práva môžu byť najmä:</w:t>
      </w:r>
    </w:p>
    <w:p w14:paraId="4A1221E3" w14:textId="77777777" w:rsidR="00261D27" w:rsidRPr="009B2559" w:rsidRDefault="00261D27" w:rsidP="00BB7972">
      <w:pPr>
        <w:pStyle w:val="Odsekzoznamu"/>
        <w:numPr>
          <w:ilvl w:val="0"/>
          <w:numId w:val="60"/>
        </w:numPr>
        <w:spacing w:before="120" w:after="120"/>
        <w:ind w:left="851" w:hanging="425"/>
        <w:jc w:val="both"/>
      </w:pPr>
      <w:r w:rsidRPr="00652DFE">
        <w:rPr>
          <w:b/>
        </w:rPr>
        <w:t>hnuteľné veci</w:t>
      </w:r>
      <w:r w:rsidR="005B0BFE" w:rsidRPr="00652DFE">
        <w:rPr>
          <w:b/>
        </w:rPr>
        <w:t xml:space="preserve"> </w:t>
      </w:r>
      <w:r w:rsidR="005B0BFE">
        <w:t>- z</w:t>
      </w:r>
      <w:r w:rsidRPr="009B2559">
        <w:t>álohom môžu byť v zásade akékoľvek hnuteľné veci bez ohľadu na to, či ich možno v čase zriadenia záložného práva individuálne i</w:t>
      </w:r>
      <w:r>
        <w:t xml:space="preserve">dentifikovať (napr. automobily, </w:t>
      </w:r>
      <w:r w:rsidRPr="009B2559">
        <w:t>stroje</w:t>
      </w:r>
      <w:r>
        <w:t xml:space="preserve"> </w:t>
      </w:r>
      <w:r w:rsidRPr="009B2559">
        <w:t>atď.), alebo ich možno určiť len opisom (napr. zásoby, suroviny nachádzajúce sa na určitom mieste).</w:t>
      </w:r>
    </w:p>
    <w:p w14:paraId="34AAD7B5" w14:textId="77777777" w:rsidR="00261D27" w:rsidRPr="00652DFE" w:rsidRDefault="00261D27" w:rsidP="00BB7972">
      <w:pPr>
        <w:pStyle w:val="Odsekzoznamu"/>
        <w:numPr>
          <w:ilvl w:val="0"/>
          <w:numId w:val="60"/>
        </w:numPr>
        <w:spacing w:before="120" w:after="120"/>
        <w:ind w:left="851" w:hanging="425"/>
        <w:jc w:val="both"/>
        <w:rPr>
          <w:b/>
        </w:rPr>
      </w:pPr>
      <w:r w:rsidRPr="00652DFE">
        <w:rPr>
          <w:b/>
        </w:rPr>
        <w:t>nehnuteľnosti</w:t>
      </w:r>
      <w:r w:rsidR="005B0BFE" w:rsidRPr="00652DFE">
        <w:rPr>
          <w:b/>
        </w:rPr>
        <w:t xml:space="preserve"> </w:t>
      </w:r>
      <w:r w:rsidR="005B0BFE">
        <w:t>- p</w:t>
      </w:r>
      <w:r w:rsidRPr="009B2559">
        <w:t xml:space="preserve">redmetom záložného práva môžu byť nielen pozemky a stavby spojené so zemou pevným základom (§ 119 ods. 2 ObčZ), ale aj byty a nebytové priestory, ktorých vlastníctvo je upravené zákonom č. 182/1993 Z.z. o vlastníctve bytov a nebytových priestorov. Nehnuteľnosti sú vzhľadom na ich schopnosť zachovať svoju hodnotu frekventovaným a odporúčaným predmetom záložného práva. </w:t>
      </w:r>
    </w:p>
    <w:p w14:paraId="19221738" w14:textId="77777777"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spoluvlastnícky podiel k</w:t>
      </w:r>
      <w:r w:rsidR="005B0BFE" w:rsidRPr="005B0BFE">
        <w:rPr>
          <w:b/>
        </w:rPr>
        <w:t> </w:t>
      </w:r>
      <w:r w:rsidRPr="005B0BFE">
        <w:rPr>
          <w:b/>
        </w:rPr>
        <w:t>veci</w:t>
      </w:r>
      <w:r w:rsidR="005B0BFE" w:rsidRPr="005B0BFE">
        <w:rPr>
          <w:b/>
        </w:rPr>
        <w:t xml:space="preserve"> - </w:t>
      </w:r>
      <w:r w:rsidR="005B0BFE">
        <w:t>z</w:t>
      </w:r>
      <w:r w:rsidRPr="009B2559">
        <w:t>áložným právom možno zaťažiť aj spoluvlastnícky podiel k hnuteľnej alebo nehnuteľnej veci. Speňažiteľnosť spoluvlastníckeho podielu v rámci výkonu záložného práva je problematická vzhľadom na skutočnosť, že právo spoluvlastníka k veci je limitované spoluvlastníckym právom ostatných spoluvlastníkov (spoluvlastník napríklad nemôže sám disponovať s celou vecou, atď.). Z uvedeného dôvodu existuje veľmi obmedzený okruh záujemcov (ak vôbec) o nadobudnutie spoluvlastníckeho podielu. Predpokladá sa, že o nadobudnutie spoluvlastníckeho podielu bude mať záujem väčšinou len osoba, ktorá vlastní zvyšný spoluvlastnícky podiel k predmetnej veci.</w:t>
      </w:r>
    </w:p>
    <w:p w14:paraId="4BE1785D"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súbor vecí a hromadná vec</w:t>
      </w:r>
      <w:r w:rsidR="005B0BFE" w:rsidRPr="005B0BFE">
        <w:rPr>
          <w:b/>
        </w:rPr>
        <w:t xml:space="preserve"> - </w:t>
      </w:r>
      <w:r w:rsidR="005B0BFE">
        <w:t>p</w:t>
      </w:r>
      <w:r w:rsidRPr="009B2559">
        <w:t>redmetom záložného práva môže byť aj hromadná vec a dokonca aj súbor vecí, ktor</w:t>
      </w:r>
      <w:r>
        <w:t>ý sa neustále mení a v čase zria</w:t>
      </w:r>
      <w:r w:rsidRPr="009B2559">
        <w:t>denia záložného práva nie je možné jednotlivo identifikovať každú vec patriacu do súboru vecí (napríklad inventár predajne, zásoby surovín v určitom sklade).</w:t>
      </w:r>
    </w:p>
    <w:p w14:paraId="23D36A65"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lastRenderedPageBreak/>
        <w:t>podnik alebo jeho časť</w:t>
      </w:r>
      <w:r w:rsidR="005B0BFE" w:rsidRPr="005B0BFE">
        <w:rPr>
          <w:b/>
        </w:rPr>
        <w:t xml:space="preserve"> - </w:t>
      </w:r>
      <w:r w:rsidR="005B0BFE">
        <w:t>p</w:t>
      </w:r>
      <w:r w:rsidRPr="009B2559">
        <w:t>odnik ako aj časť podniku tvoriaca samostatnú organizačnú zložku (§ 487 zákona č. 513/1991 Zb. Obchodný zákonník v znení neskorších predpisov (</w:t>
      </w:r>
      <w:r w:rsidR="0056538A">
        <w:t>ďalej len ,,</w:t>
      </w:r>
      <w:r w:rsidRPr="009B2559">
        <w:t>ObchZ</w:t>
      </w:r>
      <w:r w:rsidR="0056538A">
        <w:t>“</w:t>
      </w:r>
      <w:r w:rsidRPr="009B2559">
        <w:t xml:space="preserve">) sú samostatnými predmetmi právnych vzťahov, s ktorými možno okrem iného disponovať (§ 476 ObchZ). Príslušné zákonné ustanovenie zároveň výslovne vymedzujú podnik ako spôsobilý predmet záložného práva (§ 151d ods. 1 ObčZ). </w:t>
      </w:r>
    </w:p>
    <w:p w14:paraId="00A559AB" w14:textId="77777777" w:rsidR="00261D27" w:rsidRPr="009B2559" w:rsidRDefault="00261D27" w:rsidP="00BB7972">
      <w:pPr>
        <w:pStyle w:val="Odsekzoznamu"/>
        <w:spacing w:before="120" w:after="120"/>
        <w:ind w:left="851" w:hanging="425"/>
        <w:contextualSpacing w:val="0"/>
        <w:jc w:val="both"/>
      </w:pPr>
      <w:r w:rsidRPr="009B2559">
        <w:t>Podnikom sa rozumie súbor hmotných, ako aj osobných a nehmotných zložiek podnikania. K podniku patria veci, práva a iné majetkové hodnoty, ktoré patria podnikateľovi a slúžia na prevádzkovanie podniku alebo vzhľadom na svoju povahu majú tomuto účelu slúžiť (§ 5 ObchZ).</w:t>
      </w:r>
    </w:p>
    <w:p w14:paraId="626DB8B4"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pohľadávka</w:t>
      </w:r>
      <w:r w:rsidR="005B0BFE" w:rsidRPr="005B0BFE">
        <w:rPr>
          <w:b/>
        </w:rPr>
        <w:t xml:space="preserve"> - </w:t>
      </w:r>
      <w:r w:rsidR="005B0BFE">
        <w:t>p</w:t>
      </w:r>
      <w:r w:rsidRPr="009B2559">
        <w:t>redmetom záložného práva môže byť aj pohľadávka záložcu. Z pohľadu záložného práva môžu byť zaujímavé</w:t>
      </w:r>
      <w:r w:rsidR="00C74C50">
        <w:t>,</w:t>
      </w:r>
      <w:r w:rsidRPr="009B2559">
        <w:t xml:space="preserve"> napr. pohľadávky voči odberateľom záložcu (podnikateľa). </w:t>
      </w:r>
    </w:p>
    <w:p w14:paraId="2653CB74" w14:textId="77777777" w:rsidR="00261D27" w:rsidRPr="009B2559" w:rsidRDefault="00261D27" w:rsidP="00BB7972">
      <w:pPr>
        <w:pStyle w:val="Odsekzoznamu"/>
        <w:spacing w:before="120" w:after="120"/>
        <w:ind w:left="851" w:hanging="425"/>
        <w:contextualSpacing w:val="0"/>
        <w:jc w:val="both"/>
      </w:pPr>
      <w:r w:rsidRPr="009B2559">
        <w:t xml:space="preserve">V tejto súvislosti je vhodné uviesť, že verejnoprávne pohľadávky (napr. daňové pohľadávky) majú zákonom obmedzenú prevoditeľnosť, a preto spravidla nemôžu byť predmetom záložného práva napríklad § 86 zákona č. 563/2009 Z.z. o správe daní (daňový poriadok) a o zmene a doplnení niektorých zákonov v znení neskorších predpisov). </w:t>
      </w:r>
    </w:p>
    <w:p w14:paraId="77B0DBF5"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obchodný podiel</w:t>
      </w:r>
      <w:r w:rsidR="005B0BFE" w:rsidRPr="005B0BFE">
        <w:rPr>
          <w:b/>
        </w:rPr>
        <w:t xml:space="preserve"> - </w:t>
      </w:r>
      <w:r w:rsidR="005B0BFE">
        <w:t>o</w:t>
      </w:r>
      <w:r w:rsidRPr="009B2559">
        <w:t>bchodný podiel v spoločnosti s ručením obmedzeným predstavuje práva a povinnosti spoločníka a im zodpovedajúcu účasť na spoločnosti (§ 114 ods. 1 ObchZ).</w:t>
      </w:r>
    </w:p>
    <w:p w14:paraId="56F33665" w14:textId="77777777" w:rsidR="00261D27" w:rsidRPr="009B2559" w:rsidRDefault="00261D27" w:rsidP="00BB7972">
      <w:pPr>
        <w:pStyle w:val="Odsekzoznamu"/>
        <w:spacing w:before="120" w:after="120"/>
        <w:ind w:left="851" w:hanging="425"/>
        <w:contextualSpacing w:val="0"/>
        <w:jc w:val="both"/>
        <w:rPr>
          <w:b/>
        </w:rPr>
      </w:pPr>
      <w:r w:rsidRPr="009B2559">
        <w:t xml:space="preserve">Obchodný podiel môže byť predmetom len v prípade, ak spoločenská zmluva príslušnej spoločnosti s ručením obmedzeným neobsahuje </w:t>
      </w:r>
      <w:r w:rsidR="0056538A">
        <w:t>zákaz</w:t>
      </w:r>
      <w:r w:rsidRPr="009B2559">
        <w:t xml:space="preserve"> prevod</w:t>
      </w:r>
      <w:r w:rsidR="0056538A">
        <w:t>u</w:t>
      </w:r>
      <w:r w:rsidRPr="009B2559">
        <w:t xml:space="preserve"> obchodného podielu. Ak sa podľa spoločenskej zmluvy obchodný podiel prevádzať môže, ale takýto prevod je podmienený súhlasom valného zhromaždenia, vyžaduje sa takýto súhlas tiež na zriadenie záložného práva na obchodný podiel. Ak spoločenská zmluva predpokladá pri prevode obchodného podielu splnenie ďalšej podmienky, rovnaký podmienky musí byť splnená aj pre vznik záložného práva (§ 117a ObchZ).</w:t>
      </w:r>
    </w:p>
    <w:p w14:paraId="4B7AAC37"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cenné papiere</w:t>
      </w:r>
      <w:r w:rsidR="005B0BFE" w:rsidRPr="005B0BFE">
        <w:rPr>
          <w:b/>
        </w:rPr>
        <w:t xml:space="preserve"> - </w:t>
      </w:r>
      <w:r w:rsidR="005B0BFE">
        <w:t>c</w:t>
      </w:r>
      <w:r w:rsidRPr="009B2559">
        <w:t>enný papier je peniazmi oceniteľný zápis v zákonom ustanovenej podobe a forme, s ktorým sú spojené práva podľa tohto zákona a práva podľa osobitných zákonov, najmä oprávnenie požadovať určité majetkové plnenie alebo vykonávať určité práva voči zákonom určeným osobám (§ 2 ods. 1</w:t>
      </w:r>
      <w:r w:rsidR="00C74C50">
        <w:t xml:space="preserve"> </w:t>
      </w:r>
      <w:r w:rsidRPr="009B2559">
        <w:t xml:space="preserve">zákona </w:t>
      </w:r>
      <w:r w:rsidR="00C74C50">
        <w:br/>
      </w:r>
      <w:r w:rsidRPr="009B2559">
        <w:t>č. 566/2001 Z.z. o cenných papieroch a investičných službách a o zmene a doplnení niektorých zákonov (zákon o cenných papieroch) v znení neskorších predpisov (</w:t>
      </w:r>
      <w:r w:rsidR="0056538A">
        <w:t>ďalej len ,,</w:t>
      </w:r>
      <w:r w:rsidRPr="009B2559">
        <w:t>ZCP</w:t>
      </w:r>
      <w:r w:rsidR="0056538A">
        <w:t>“</w:t>
      </w:r>
      <w:r w:rsidRPr="009B2559">
        <w:t>).</w:t>
      </w:r>
    </w:p>
    <w:p w14:paraId="3C2D868F" w14:textId="77777777" w:rsidR="00261D27" w:rsidRPr="009B2559" w:rsidRDefault="00261D27" w:rsidP="00CE5F31">
      <w:pPr>
        <w:pStyle w:val="Odsekzoznamu"/>
        <w:spacing w:before="120" w:after="120"/>
        <w:ind w:left="851"/>
        <w:contextualSpacing w:val="0"/>
        <w:jc w:val="both"/>
      </w:pPr>
      <w:r w:rsidRPr="009B2559">
        <w:t>Medzi cenné papiere patria napríklad akcie, dočasné listy, podielové listy, dlhopisy,  vkladové listy, pokladničné poukážky, vkladné knižky, kupóny, atď.</w:t>
      </w:r>
    </w:p>
    <w:p w14:paraId="398FE7DA" w14:textId="77777777" w:rsidR="00261D27" w:rsidRPr="009B2559" w:rsidRDefault="00261D27" w:rsidP="00CE5F31">
      <w:pPr>
        <w:pStyle w:val="Odsekzoznamu"/>
        <w:spacing w:before="120" w:after="120"/>
        <w:ind w:left="851"/>
        <w:contextualSpacing w:val="0"/>
        <w:jc w:val="both"/>
      </w:pPr>
      <w:r w:rsidRPr="009B2559">
        <w:t>Oproti iným predmetom záložného práva sú cenné papiere špecifické v tom, že pokiaľ už sú zaťažené záložným právom, nemožno na n</w:t>
      </w:r>
      <w:r w:rsidR="0067349A">
        <w:t>ich</w:t>
      </w:r>
      <w:r w:rsidRPr="009B2559">
        <w:t xml:space="preserve"> zriadiť ďalšie záložné práva (§ 48 ods. 3 ZCP).</w:t>
      </w:r>
    </w:p>
    <w:p w14:paraId="60BE701C" w14:textId="77777777" w:rsidR="00261D27" w:rsidRPr="009B2559" w:rsidRDefault="00261D27" w:rsidP="00BB7972">
      <w:pPr>
        <w:pStyle w:val="Odsekzoznamu"/>
        <w:spacing w:before="120" w:after="120"/>
        <w:ind w:left="851" w:hanging="425"/>
        <w:contextualSpacing w:val="0"/>
        <w:jc w:val="both"/>
        <w:rPr>
          <w:b/>
        </w:rPr>
      </w:pPr>
      <w:r w:rsidRPr="009B2559">
        <w:t xml:space="preserve">Vo vzťahu k akciám na meno, ktorých prevoditeľnosť stanovy podmieňujú súhlasom spoločnosti sa súhlas spoločnosti vyžaduje aj na zriadenie záložného práva k týmto </w:t>
      </w:r>
      <w:r w:rsidRPr="009B2559">
        <w:lastRenderedPageBreak/>
        <w:t>akciám.  Pokiaľ stanovy na prevod akcií na meno vyžadujú splnenie inej podmienky, je splnenie tejto podmienky nevyhnutné aj na vznik záložného práva. (§ 156 ods. 10 ObchZ)</w:t>
      </w:r>
    </w:p>
    <w:p w14:paraId="04DFBAD1"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Ochranné známky</w:t>
      </w:r>
      <w:r w:rsidR="005B0BFE" w:rsidRPr="005B0BFE">
        <w:rPr>
          <w:b/>
        </w:rPr>
        <w:t xml:space="preserve"> - </w:t>
      </w:r>
      <w:r w:rsidR="005B0BFE">
        <w:t>p</w:t>
      </w:r>
      <w:r w:rsidRPr="009B2559">
        <w:t>odľa ustanovenia § 21 ods. 1 zákona č. 506/2009 Z.z. o ochranných známkach v znení neskorších predpisov (Zákon o ochranných známkach) predmetom záložného práva môže byť aj ochranná známka.</w:t>
      </w:r>
    </w:p>
    <w:p w14:paraId="160E92D5" w14:textId="77777777"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Patenty</w:t>
      </w:r>
      <w:r w:rsidR="005B0BFE" w:rsidRPr="005B0BFE">
        <w:rPr>
          <w:b/>
        </w:rPr>
        <w:t xml:space="preserve"> </w:t>
      </w:r>
      <w:r w:rsidR="005B0BFE">
        <w:t>- p</w:t>
      </w:r>
      <w:r w:rsidRPr="009B2559">
        <w:t>odľa § 23 ods. 1 ustanovenia zákona č.  435/2001 Z.z. o patentoch, dodatkových ochranných osvedčeniach a o zmene a doplnení niektorých zákonov (patentový zákon) možno záložné právo zriadiť k patentu.</w:t>
      </w:r>
    </w:p>
    <w:p w14:paraId="4823C3FA"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Topografie polovodičových výrobkov</w:t>
      </w:r>
      <w:r w:rsidR="005B0BFE" w:rsidRPr="005B0BFE">
        <w:rPr>
          <w:b/>
        </w:rPr>
        <w:t xml:space="preserve"> </w:t>
      </w:r>
      <w:r w:rsidR="005B0BFE">
        <w:t>- p</w:t>
      </w:r>
      <w:r w:rsidRPr="009B2559">
        <w:t>odľa ustanovenia § 13 zákona č.  146/2000 Z.z. o ochrane topografií polovodičových výrobkov v znení neskorších predpisov (Zákon o polovodičoch) môžu byť predmetom záložného práva aj Topografie polovodičových výrobkov.</w:t>
      </w:r>
    </w:p>
    <w:p w14:paraId="1F223C6B" w14:textId="77777777" w:rsidR="00261D27" w:rsidRPr="009B2559" w:rsidRDefault="00261D27" w:rsidP="00BB7972">
      <w:pPr>
        <w:pStyle w:val="Odsekzoznamu"/>
        <w:numPr>
          <w:ilvl w:val="0"/>
          <w:numId w:val="60"/>
        </w:numPr>
        <w:spacing w:before="120" w:after="120"/>
        <w:ind w:left="851" w:hanging="425"/>
        <w:contextualSpacing w:val="0"/>
        <w:jc w:val="both"/>
      </w:pPr>
      <w:r w:rsidRPr="005B0BFE">
        <w:rPr>
          <w:b/>
        </w:rPr>
        <w:t xml:space="preserve">Úžitkové vzory </w:t>
      </w:r>
      <w:r w:rsidR="005B0BFE" w:rsidRPr="005B0BFE">
        <w:rPr>
          <w:b/>
        </w:rPr>
        <w:t xml:space="preserve">- </w:t>
      </w:r>
      <w:r w:rsidR="005B0BFE">
        <w:t>p</w:t>
      </w:r>
      <w:r w:rsidRPr="009B2559">
        <w:t>odľa § 22 zákona č. 517/2007 Z.z. zákon o úžitkových vzoroch v znení neskorších predpisov  záložné právo možno zriadiť aj na úžitkový vzor.</w:t>
      </w:r>
    </w:p>
    <w:p w14:paraId="7F748C3D" w14:textId="77777777" w:rsidR="00261D27" w:rsidRPr="005B0BFE" w:rsidRDefault="00261D27" w:rsidP="00BB7972">
      <w:pPr>
        <w:pStyle w:val="Odsekzoznamu"/>
        <w:numPr>
          <w:ilvl w:val="0"/>
          <w:numId w:val="60"/>
        </w:numPr>
        <w:spacing w:before="120" w:after="120"/>
        <w:ind w:left="851" w:hanging="425"/>
        <w:contextualSpacing w:val="0"/>
        <w:jc w:val="both"/>
        <w:rPr>
          <w:b/>
        </w:rPr>
      </w:pPr>
      <w:r w:rsidRPr="005B0BFE">
        <w:rPr>
          <w:b/>
        </w:rPr>
        <w:t>Dizajny</w:t>
      </w:r>
      <w:r w:rsidR="005B0BFE" w:rsidRPr="005B0BFE">
        <w:rPr>
          <w:b/>
        </w:rPr>
        <w:t xml:space="preserve"> - </w:t>
      </w:r>
      <w:r w:rsidR="005B0BFE">
        <w:t>p</w:t>
      </w:r>
      <w:r w:rsidRPr="009B2559">
        <w:t>odľa § 23 zákona č. 444/2002 Z.z. o dizajnoch v znení neskorších predpisov môže byť predmetom záložného práva aj dizajn.</w:t>
      </w:r>
    </w:p>
    <w:p w14:paraId="35350948" w14:textId="77777777" w:rsidR="00261D27" w:rsidRPr="009B2559" w:rsidRDefault="00C74C50" w:rsidP="00C74C50">
      <w:pPr>
        <w:pStyle w:val="MPCKO3"/>
      </w:pPr>
      <w:bookmarkStart w:id="167" w:name="_Toc513644653"/>
      <w:bookmarkStart w:id="168" w:name="_Toc497228001"/>
      <w:r>
        <w:t>2</w:t>
      </w:r>
      <w:r w:rsidR="00261D27" w:rsidRPr="009B2559">
        <w:t>.1.</w:t>
      </w:r>
      <w:r w:rsidR="00B151F4">
        <w:t>4</w:t>
      </w:r>
      <w:r w:rsidR="00261D27" w:rsidRPr="009B2559">
        <w:t xml:space="preserve"> Postup pri zabezpečení pohľadávky</w:t>
      </w:r>
      <w:bookmarkEnd w:id="167"/>
      <w:bookmarkEnd w:id="168"/>
    </w:p>
    <w:p w14:paraId="4EB1D237" w14:textId="77777777" w:rsidR="00261D27" w:rsidRPr="009B2559" w:rsidRDefault="00261D27" w:rsidP="00C74C50">
      <w:pPr>
        <w:pStyle w:val="Odsekzoznamu"/>
        <w:numPr>
          <w:ilvl w:val="0"/>
          <w:numId w:val="57"/>
        </w:numPr>
        <w:spacing w:before="120" w:after="120"/>
        <w:ind w:left="425" w:hanging="425"/>
        <w:contextualSpacing w:val="0"/>
        <w:jc w:val="both"/>
      </w:pPr>
      <w:r w:rsidRPr="009B2559">
        <w:t xml:space="preserve">Prvým krokom pri zabezpečovaní pohľadávky je výber vhodného predmetu záložného práva. </w:t>
      </w:r>
    </w:p>
    <w:p w14:paraId="16DA77A0" w14:textId="77777777" w:rsidR="00261D27" w:rsidRPr="009B2559" w:rsidRDefault="00261D27" w:rsidP="00C74C50">
      <w:pPr>
        <w:pStyle w:val="Odsekzoznamu"/>
        <w:numPr>
          <w:ilvl w:val="0"/>
          <w:numId w:val="57"/>
        </w:numPr>
        <w:spacing w:before="120" w:after="120"/>
        <w:ind w:left="425" w:hanging="425"/>
        <w:contextualSpacing w:val="0"/>
        <w:jc w:val="both"/>
      </w:pPr>
      <w:r w:rsidRPr="009B2559">
        <w:t>Pri zriaďovaní zál</w:t>
      </w:r>
      <w:r>
        <w:t>ožného práva treba brať do úvahy</w:t>
      </w:r>
      <w:r w:rsidRPr="009B2559">
        <w:t xml:space="preserve"> najmä nasledovné skutočnosti:</w:t>
      </w:r>
    </w:p>
    <w:p w14:paraId="562C0153" w14:textId="77777777" w:rsidR="00261D27" w:rsidRPr="009B2559" w:rsidRDefault="00261D27" w:rsidP="00C74C50">
      <w:pPr>
        <w:pStyle w:val="Odsekzoznamu"/>
        <w:numPr>
          <w:ilvl w:val="0"/>
          <w:numId w:val="58"/>
        </w:numPr>
        <w:spacing w:before="120" w:after="120"/>
        <w:ind w:left="851" w:hanging="425"/>
        <w:contextualSpacing w:val="0"/>
        <w:jc w:val="both"/>
      </w:pPr>
      <w:r w:rsidRPr="009B2559">
        <w:t>či je možné vybraný predmet v zmysle zákona platne zaťažiť záložným právom</w:t>
      </w:r>
    </w:p>
    <w:p w14:paraId="713BC2F0" w14:textId="77777777" w:rsidR="00261D27" w:rsidRPr="009B2559" w:rsidRDefault="00261D27" w:rsidP="00C74C50">
      <w:pPr>
        <w:pStyle w:val="Odsekzoznamu"/>
        <w:numPr>
          <w:ilvl w:val="0"/>
          <w:numId w:val="58"/>
        </w:numPr>
        <w:spacing w:before="120" w:after="120"/>
        <w:ind w:left="851" w:hanging="425"/>
        <w:contextualSpacing w:val="0"/>
        <w:jc w:val="both"/>
      </w:pPr>
      <w:r w:rsidRPr="009B2559">
        <w:t>hodnotu zálohu (či hodnota pokrýva predpokladanú výšku zabezpečovanej pohľadávky a náklady na vykonanie záložného práva; v tejto súvislosti treba brať do úvahy skutočnosť, že jednu pohľadávku môže zabezpečovať aj záložné právo zaťažujúce niekoľko zálohov</w:t>
      </w:r>
      <w:r>
        <w:t>)</w:t>
      </w:r>
    </w:p>
    <w:p w14:paraId="1CB25FB6" w14:textId="77777777" w:rsidR="00261D27" w:rsidRPr="009B2559" w:rsidRDefault="00261D27" w:rsidP="00C74C50">
      <w:pPr>
        <w:pStyle w:val="Odsekzoznamu"/>
        <w:numPr>
          <w:ilvl w:val="0"/>
          <w:numId w:val="58"/>
        </w:numPr>
        <w:spacing w:before="120" w:after="120"/>
        <w:ind w:left="851" w:hanging="425"/>
        <w:contextualSpacing w:val="0"/>
        <w:jc w:val="both"/>
      </w:pPr>
      <w:r w:rsidRPr="009B2559">
        <w:t>speňažiteľnosť zálohu (či v prípade výkonu záložného práva budú záujemcovia o kúpu zálohu a ako rýchlo sa môže záloh predať)</w:t>
      </w:r>
    </w:p>
    <w:p w14:paraId="020E799A" w14:textId="77777777" w:rsidR="00261D27" w:rsidRPr="009B2559" w:rsidRDefault="00261D27" w:rsidP="00C74C50">
      <w:pPr>
        <w:pStyle w:val="Odsekzoznamu"/>
        <w:numPr>
          <w:ilvl w:val="0"/>
          <w:numId w:val="58"/>
        </w:numPr>
        <w:spacing w:before="120" w:after="120"/>
        <w:ind w:left="851" w:hanging="425"/>
        <w:contextualSpacing w:val="0"/>
        <w:jc w:val="both"/>
      </w:pPr>
      <w:r w:rsidRPr="009B2559">
        <w:t>právny stav zálohu (či je zaťažený ťarchami, vecnými bremenami, inými záložnými právami, nájomné vzťahy</w:t>
      </w:r>
      <w:r>
        <w:t>, atď.</w:t>
      </w:r>
      <w:r w:rsidRPr="009B2559">
        <w:t>)</w:t>
      </w:r>
    </w:p>
    <w:p w14:paraId="005BAA11" w14:textId="77777777" w:rsidR="00261D27" w:rsidRPr="00C74C50" w:rsidRDefault="00261D27" w:rsidP="00C74C50">
      <w:pPr>
        <w:pStyle w:val="Odsekzoznamu"/>
        <w:numPr>
          <w:ilvl w:val="0"/>
          <w:numId w:val="57"/>
        </w:numPr>
        <w:spacing w:before="120" w:after="120"/>
        <w:ind w:left="425" w:hanging="425"/>
        <w:contextualSpacing w:val="0"/>
        <w:jc w:val="both"/>
      </w:pPr>
      <w:r w:rsidRPr="009B2559">
        <w:t>Keďže jedna pohľadávka môže byť zabezpečená aj niekoľkými záložnými právami (zaťažujúcimi niekoľko zálohov), je vhodné využiť na zabezpečenie pohľadávky všetky zálohy, ktoré prichádzajú do úvahy. Inými slovami, pokiaľ má dlžník niekoľko majetkových hodnôt, ktoré by potenciálne mohli byť využité na zabezpečenie pohľadávky, je vhodné zriadiť záloh na každú z nich, aj keby ich predpokladaná hodnota presahovala predpokladanú hodnotu zabezpečovanej pohľadávky (hodnota zálohov sa môže v budúcnosti znížiť, treba brať do úvahy aj náklady výkonu záložného práva).</w:t>
      </w:r>
    </w:p>
    <w:p w14:paraId="57980C98" w14:textId="77777777" w:rsidR="00261D27" w:rsidRPr="009B2559" w:rsidRDefault="00C74C50" w:rsidP="00C74C50">
      <w:pPr>
        <w:pStyle w:val="MPCKO3"/>
      </w:pPr>
      <w:bookmarkStart w:id="169" w:name="_Toc513644654"/>
      <w:bookmarkStart w:id="170" w:name="_Toc497228002"/>
      <w:r>
        <w:lastRenderedPageBreak/>
        <w:t>2</w:t>
      </w:r>
      <w:r w:rsidR="00261D27" w:rsidRPr="009B2559">
        <w:t>.1.</w:t>
      </w:r>
      <w:r w:rsidR="00B151F4">
        <w:t>5</w:t>
      </w:r>
      <w:r w:rsidR="00261D27" w:rsidRPr="009B2559">
        <w:t xml:space="preserve"> Zriadenie záložného práva</w:t>
      </w:r>
      <w:bookmarkEnd w:id="169"/>
      <w:bookmarkEnd w:id="170"/>
    </w:p>
    <w:p w14:paraId="7F27F974" w14:textId="77777777" w:rsidR="00261D27" w:rsidRPr="009B2559" w:rsidRDefault="00261D27" w:rsidP="00C74C50">
      <w:pPr>
        <w:pStyle w:val="Odsekzoznamu"/>
        <w:numPr>
          <w:ilvl w:val="0"/>
          <w:numId w:val="61"/>
        </w:numPr>
        <w:spacing w:before="120" w:after="120"/>
        <w:ind w:left="426" w:hanging="426"/>
        <w:contextualSpacing w:val="0"/>
        <w:jc w:val="both"/>
      </w:pPr>
      <w:r w:rsidRPr="009B2559">
        <w:t>Záložné právo sa zriaďuje písomnou zmluvou medzi záložným veriteľom a záložcom (písomnú formu zákon nevyžaduje iba v prípade, ak je záloh odovzdaný záložnému veriteľovi).</w:t>
      </w:r>
    </w:p>
    <w:p w14:paraId="3B99C9B5" w14:textId="77777777" w:rsidR="00261D27" w:rsidRPr="009B2559" w:rsidRDefault="00261D27" w:rsidP="00C74C50">
      <w:pPr>
        <w:pStyle w:val="Odsekzoznamu"/>
        <w:numPr>
          <w:ilvl w:val="0"/>
          <w:numId w:val="61"/>
        </w:numPr>
        <w:spacing w:before="120" w:after="120"/>
        <w:ind w:left="426" w:hanging="426"/>
        <w:contextualSpacing w:val="0"/>
        <w:jc w:val="both"/>
      </w:pPr>
      <w:r w:rsidRPr="009B2559">
        <w:t>Povinnými náležitosťami záložnej zmluvy sú:</w:t>
      </w:r>
    </w:p>
    <w:p w14:paraId="15DBF441" w14:textId="77777777" w:rsidR="00261D27" w:rsidRPr="009B2559" w:rsidRDefault="00261D27" w:rsidP="00C74C50">
      <w:pPr>
        <w:pStyle w:val="Odsekzoznamu"/>
        <w:numPr>
          <w:ilvl w:val="0"/>
          <w:numId w:val="62"/>
        </w:numPr>
        <w:spacing w:before="120" w:after="120"/>
        <w:ind w:left="851" w:hanging="425"/>
        <w:contextualSpacing w:val="0"/>
        <w:jc w:val="both"/>
      </w:pPr>
      <w:r>
        <w:t>označenie zmluvných strán</w:t>
      </w:r>
    </w:p>
    <w:p w14:paraId="323630BD" w14:textId="77777777" w:rsidR="00261D27" w:rsidRPr="009B2559" w:rsidRDefault="00261D27" w:rsidP="00C74C50">
      <w:pPr>
        <w:pStyle w:val="Odsekzoznamu"/>
        <w:numPr>
          <w:ilvl w:val="0"/>
          <w:numId w:val="62"/>
        </w:numPr>
        <w:spacing w:before="120" w:after="120"/>
        <w:ind w:left="851" w:hanging="425"/>
        <w:contextualSpacing w:val="0"/>
        <w:jc w:val="both"/>
      </w:pPr>
      <w:r w:rsidRPr="009B2559">
        <w:t>určenie pohľadávk</w:t>
      </w:r>
      <w:r w:rsidR="009867E6">
        <w:t>y</w:t>
      </w:r>
      <w:r w:rsidRPr="009B2559">
        <w:t>, ktorá</w:t>
      </w:r>
      <w:r>
        <w:t xml:space="preserve"> sa záložným právom zabezpečuje</w:t>
      </w:r>
    </w:p>
    <w:p w14:paraId="63F8954E" w14:textId="77777777" w:rsidR="00261D27" w:rsidRPr="009B2559" w:rsidRDefault="00261D27" w:rsidP="0069350D">
      <w:pPr>
        <w:pStyle w:val="Odsekzoznamu"/>
        <w:numPr>
          <w:ilvl w:val="0"/>
          <w:numId w:val="62"/>
        </w:numPr>
        <w:spacing w:before="120" w:after="120"/>
        <w:ind w:left="851" w:hanging="425"/>
        <w:contextualSpacing w:val="0"/>
        <w:jc w:val="both"/>
      </w:pPr>
      <w:r>
        <w:t>určenie zálohu</w:t>
      </w:r>
    </w:p>
    <w:p w14:paraId="5284B896" w14:textId="77777777" w:rsidR="00261D27" w:rsidRPr="009B2559" w:rsidRDefault="00261D27" w:rsidP="00C74C50">
      <w:pPr>
        <w:pStyle w:val="Odsekzoznamu"/>
        <w:numPr>
          <w:ilvl w:val="0"/>
          <w:numId w:val="62"/>
        </w:numPr>
        <w:spacing w:before="120" w:after="120"/>
        <w:ind w:left="851" w:hanging="425"/>
        <w:contextualSpacing w:val="0"/>
        <w:jc w:val="both"/>
      </w:pPr>
      <w:r w:rsidRPr="009B2559">
        <w:t>určenie najvyššej hodnoty istiny, do ktorej sa pohľadávka zabezpečuje (ak záložná zmluva neurčuje h</w:t>
      </w:r>
      <w:r>
        <w:t>odnotu zabezpečenej pohľadávky)</w:t>
      </w:r>
    </w:p>
    <w:p w14:paraId="48AA37DF" w14:textId="77777777" w:rsidR="00261D27" w:rsidRPr="009B2559" w:rsidRDefault="00261D27" w:rsidP="00C74C50">
      <w:pPr>
        <w:pStyle w:val="Odsekzoznamu"/>
        <w:numPr>
          <w:ilvl w:val="0"/>
          <w:numId w:val="62"/>
        </w:numPr>
        <w:spacing w:before="120" w:after="120"/>
        <w:ind w:left="851" w:hanging="425"/>
        <w:contextualSpacing w:val="0"/>
        <w:jc w:val="both"/>
      </w:pPr>
      <w:r w:rsidRPr="009B2559">
        <w:t>osvedčené podpisy (osvedčený podpis záložcu, v prípade že ide o nehnuteľnosti).</w:t>
      </w:r>
    </w:p>
    <w:p w14:paraId="452E36A2" w14:textId="77777777" w:rsidR="00261D27" w:rsidRDefault="00261D27" w:rsidP="00C74C50">
      <w:pPr>
        <w:pStyle w:val="Odsekzoznamu"/>
        <w:numPr>
          <w:ilvl w:val="0"/>
          <w:numId w:val="61"/>
        </w:numPr>
        <w:spacing w:before="120" w:after="120"/>
        <w:ind w:left="426" w:hanging="426"/>
        <w:contextualSpacing w:val="0"/>
        <w:jc w:val="both"/>
      </w:pPr>
      <w:r w:rsidRPr="009B2559">
        <w:t xml:space="preserve">Časová náročnosť zriadenia záložného práva súvisí predovšetkým s vypracovaním textu zmluvy. Finančná náročnosť súvisí najmä s osvedčovaním pravosti podpisov záložcu prípadne s vyhotovením znaleckého posudku na hodnotu zálohu, ktorý </w:t>
      </w:r>
      <w:r>
        <w:t>sa často</w:t>
      </w:r>
      <w:r w:rsidRPr="009B2559">
        <w:t xml:space="preserve"> </w:t>
      </w:r>
      <w:r>
        <w:t>vyžaduje pri poskytnutí príspevku o NFP ako príloha</w:t>
      </w:r>
      <w:r w:rsidRPr="009B2559">
        <w:t xml:space="preserve"> zmluvy</w:t>
      </w:r>
      <w:r>
        <w:t>.</w:t>
      </w:r>
    </w:p>
    <w:p w14:paraId="18F2CFC7" w14:textId="77777777" w:rsidR="00261D27" w:rsidRDefault="00021C55" w:rsidP="00C74C50">
      <w:pPr>
        <w:pStyle w:val="Odsekzoznamu"/>
        <w:numPr>
          <w:ilvl w:val="0"/>
          <w:numId w:val="61"/>
        </w:numPr>
        <w:spacing w:before="120" w:after="120"/>
        <w:ind w:left="426" w:hanging="426"/>
        <w:contextualSpacing w:val="0"/>
        <w:jc w:val="both"/>
      </w:pPr>
      <w:r>
        <w:t>Podmienky pre uplatnenie záložného práva sú zároveň bližšie upravené v čl. 13 ods. 1 všeobecných zmluvných podmienok zmluvy o poskytnutí NFP.</w:t>
      </w:r>
    </w:p>
    <w:p w14:paraId="3619C07D" w14:textId="77777777" w:rsidR="00261D27" w:rsidRPr="009B2559" w:rsidRDefault="00C74C50" w:rsidP="00C74C50">
      <w:pPr>
        <w:pStyle w:val="MPCKO3"/>
      </w:pPr>
      <w:bookmarkStart w:id="171" w:name="_Toc513644655"/>
      <w:bookmarkStart w:id="172" w:name="_Toc497228003"/>
      <w:r>
        <w:t>2</w:t>
      </w:r>
      <w:r w:rsidR="00261D27" w:rsidRPr="009B2559">
        <w:t>.1.</w:t>
      </w:r>
      <w:r w:rsidR="00B151F4">
        <w:t>6</w:t>
      </w:r>
      <w:r w:rsidR="00261D27" w:rsidRPr="009B2559">
        <w:t xml:space="preserve"> Vznik záložného práva</w:t>
      </w:r>
      <w:bookmarkEnd w:id="171"/>
      <w:bookmarkEnd w:id="172"/>
      <w:r w:rsidR="00261D27" w:rsidRPr="009B2559">
        <w:t xml:space="preserve"> </w:t>
      </w:r>
    </w:p>
    <w:p w14:paraId="14FA41EC" w14:textId="77777777" w:rsidR="00261D27" w:rsidRPr="009B2559" w:rsidRDefault="00261D27" w:rsidP="00C74C50">
      <w:pPr>
        <w:pStyle w:val="Odsekzoznamu"/>
        <w:numPr>
          <w:ilvl w:val="0"/>
          <w:numId w:val="63"/>
        </w:numPr>
        <w:spacing w:before="120" w:after="120"/>
        <w:ind w:left="425" w:hanging="425"/>
        <w:contextualSpacing w:val="0"/>
        <w:jc w:val="both"/>
      </w:pPr>
      <w:r w:rsidRPr="009B2559">
        <w:t>Záložné právo vzniká jeho registráciou v príslušnom registri (pri hnuteľných veciach môže vzniknúť aj ich odovzdaním).</w:t>
      </w:r>
      <w:r>
        <w:t xml:space="preserve"> </w:t>
      </w:r>
      <w:r w:rsidRPr="009B2559">
        <w:t>Prehľad evidencií záložného práva k niektorým veciam, právam, iným majetkovým hodnotám, k bytu a nebytovým priestorom: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701"/>
        <w:gridCol w:w="2551"/>
        <w:gridCol w:w="1843"/>
        <w:gridCol w:w="1701"/>
      </w:tblGrid>
      <w:tr w:rsidR="0075213C" w:rsidRPr="009B2559" w14:paraId="5CDFB3A5" w14:textId="77777777" w:rsidTr="0075213C">
        <w:tc>
          <w:tcPr>
            <w:tcW w:w="1560" w:type="dxa"/>
            <w:shd w:val="clear" w:color="auto" w:fill="auto"/>
            <w:vAlign w:val="center"/>
          </w:tcPr>
          <w:p w14:paraId="5FBFAB49" w14:textId="77777777" w:rsidR="0075213C" w:rsidRPr="009B2559" w:rsidRDefault="0075213C" w:rsidP="00E72283">
            <w:pPr>
              <w:ind w:left="-108"/>
              <w:jc w:val="center"/>
            </w:pPr>
            <w:r w:rsidRPr="009B2559">
              <w:t>Druh zálohu</w:t>
            </w:r>
          </w:p>
        </w:tc>
        <w:tc>
          <w:tcPr>
            <w:tcW w:w="1701" w:type="dxa"/>
            <w:shd w:val="clear" w:color="auto" w:fill="auto"/>
            <w:vAlign w:val="center"/>
          </w:tcPr>
          <w:p w14:paraId="571B0455" w14:textId="77777777" w:rsidR="0075213C" w:rsidRPr="009B2559" w:rsidRDefault="0075213C" w:rsidP="00E72283">
            <w:pPr>
              <w:ind w:left="-108"/>
              <w:jc w:val="center"/>
            </w:pPr>
            <w:r w:rsidRPr="009B2559">
              <w:t>Predmet zálohu</w:t>
            </w:r>
          </w:p>
        </w:tc>
        <w:tc>
          <w:tcPr>
            <w:tcW w:w="2551" w:type="dxa"/>
            <w:shd w:val="clear" w:color="auto" w:fill="auto"/>
            <w:vAlign w:val="center"/>
          </w:tcPr>
          <w:p w14:paraId="42821189" w14:textId="77777777" w:rsidR="0075213C" w:rsidRPr="009B2559" w:rsidRDefault="0075213C" w:rsidP="00E72283">
            <w:pPr>
              <w:ind w:left="-108"/>
              <w:jc w:val="center"/>
            </w:pPr>
            <w:r w:rsidRPr="009B2559">
              <w:t>Register</w:t>
            </w:r>
          </w:p>
        </w:tc>
        <w:tc>
          <w:tcPr>
            <w:tcW w:w="1843" w:type="dxa"/>
            <w:shd w:val="clear" w:color="auto" w:fill="auto"/>
            <w:vAlign w:val="center"/>
          </w:tcPr>
          <w:p w14:paraId="12E79AC0" w14:textId="77777777" w:rsidR="0075213C" w:rsidRPr="009B2559" w:rsidRDefault="0075213C" w:rsidP="00E72283">
            <w:pPr>
              <w:ind w:left="-108"/>
              <w:jc w:val="center"/>
            </w:pPr>
            <w:r w:rsidRPr="009B2559">
              <w:t>Správca registra</w:t>
            </w:r>
          </w:p>
        </w:tc>
        <w:tc>
          <w:tcPr>
            <w:tcW w:w="1701" w:type="dxa"/>
          </w:tcPr>
          <w:p w14:paraId="5A287364" w14:textId="77777777" w:rsidR="0075213C" w:rsidRPr="009B2559" w:rsidRDefault="0075213C" w:rsidP="00E72283">
            <w:pPr>
              <w:ind w:left="-108"/>
              <w:jc w:val="center"/>
            </w:pPr>
            <w:r>
              <w:t>Právna úprava</w:t>
            </w:r>
          </w:p>
        </w:tc>
      </w:tr>
      <w:tr w:rsidR="0075213C" w:rsidRPr="009B2559" w14:paraId="15047FEF" w14:textId="77777777" w:rsidTr="00B333BE">
        <w:tc>
          <w:tcPr>
            <w:tcW w:w="1560" w:type="dxa"/>
            <w:vMerge w:val="restart"/>
            <w:shd w:val="clear" w:color="auto" w:fill="auto"/>
            <w:vAlign w:val="center"/>
          </w:tcPr>
          <w:p w14:paraId="0CFBA580" w14:textId="77777777" w:rsidR="0075213C" w:rsidRPr="009B2559" w:rsidRDefault="0075213C" w:rsidP="00E72283">
            <w:pPr>
              <w:ind w:left="-108"/>
              <w:jc w:val="center"/>
            </w:pPr>
            <w:r w:rsidRPr="009B2559">
              <w:t>Nehnuteľnosti</w:t>
            </w:r>
          </w:p>
        </w:tc>
        <w:tc>
          <w:tcPr>
            <w:tcW w:w="1701" w:type="dxa"/>
            <w:shd w:val="clear" w:color="auto" w:fill="auto"/>
            <w:vAlign w:val="center"/>
          </w:tcPr>
          <w:p w14:paraId="2D08C9D6" w14:textId="77777777" w:rsidR="0075213C" w:rsidRPr="009B2559" w:rsidRDefault="0075213C" w:rsidP="00E72283">
            <w:pPr>
              <w:ind w:left="-108"/>
              <w:jc w:val="center"/>
            </w:pPr>
            <w:r w:rsidRPr="009B2559">
              <w:t>byt</w:t>
            </w:r>
          </w:p>
        </w:tc>
        <w:tc>
          <w:tcPr>
            <w:tcW w:w="2551" w:type="dxa"/>
            <w:vMerge w:val="restart"/>
            <w:shd w:val="clear" w:color="auto" w:fill="auto"/>
            <w:vAlign w:val="center"/>
          </w:tcPr>
          <w:p w14:paraId="4533E245" w14:textId="77777777" w:rsidR="0075213C" w:rsidRPr="009B2559" w:rsidRDefault="0075213C" w:rsidP="00E72283">
            <w:pPr>
              <w:ind w:left="-108"/>
              <w:jc w:val="center"/>
            </w:pPr>
            <w:r w:rsidRPr="009B2559">
              <w:t>Kataster nehnuteľností</w:t>
            </w:r>
          </w:p>
        </w:tc>
        <w:tc>
          <w:tcPr>
            <w:tcW w:w="1843" w:type="dxa"/>
            <w:vMerge w:val="restart"/>
            <w:shd w:val="clear" w:color="auto" w:fill="auto"/>
            <w:vAlign w:val="center"/>
          </w:tcPr>
          <w:p w14:paraId="727C4E80" w14:textId="77777777" w:rsidR="0075213C" w:rsidRPr="009B2559" w:rsidRDefault="0075213C" w:rsidP="00E72283">
            <w:pPr>
              <w:ind w:left="-108"/>
              <w:jc w:val="center"/>
            </w:pPr>
            <w:r w:rsidRPr="009B2559">
              <w:t>Príslušný okresný úrad, katastrálny odbor</w:t>
            </w:r>
          </w:p>
        </w:tc>
        <w:tc>
          <w:tcPr>
            <w:tcW w:w="1701" w:type="dxa"/>
            <w:vMerge w:val="restart"/>
            <w:vAlign w:val="center"/>
          </w:tcPr>
          <w:p w14:paraId="25DC71BF" w14:textId="77777777" w:rsidR="0075213C" w:rsidRPr="00B333BE" w:rsidRDefault="00B333BE" w:rsidP="00B333BE">
            <w:r>
              <w:t xml:space="preserve">  </w:t>
            </w:r>
            <w:r w:rsidR="0075213C" w:rsidRPr="00B333BE">
              <w:t>162/1995 Z.z</w:t>
            </w:r>
          </w:p>
        </w:tc>
      </w:tr>
      <w:tr w:rsidR="0075213C" w:rsidRPr="009B2559" w14:paraId="77A636EF" w14:textId="77777777" w:rsidTr="00B333BE">
        <w:tc>
          <w:tcPr>
            <w:tcW w:w="1560" w:type="dxa"/>
            <w:vMerge/>
            <w:shd w:val="clear" w:color="auto" w:fill="auto"/>
            <w:vAlign w:val="center"/>
          </w:tcPr>
          <w:p w14:paraId="68ACBB9A" w14:textId="77777777" w:rsidR="0075213C" w:rsidRPr="009B2559" w:rsidRDefault="0075213C" w:rsidP="00E72283">
            <w:pPr>
              <w:ind w:left="-108"/>
              <w:jc w:val="center"/>
            </w:pPr>
          </w:p>
        </w:tc>
        <w:tc>
          <w:tcPr>
            <w:tcW w:w="1701" w:type="dxa"/>
            <w:shd w:val="clear" w:color="auto" w:fill="auto"/>
            <w:vAlign w:val="center"/>
          </w:tcPr>
          <w:p w14:paraId="45A60399" w14:textId="77777777" w:rsidR="0075213C" w:rsidRPr="009B2559" w:rsidRDefault="0075213C" w:rsidP="00E72283">
            <w:pPr>
              <w:ind w:left="-108"/>
              <w:jc w:val="center"/>
            </w:pPr>
            <w:r w:rsidRPr="009B2559">
              <w:t>nebytový priestor</w:t>
            </w:r>
          </w:p>
        </w:tc>
        <w:tc>
          <w:tcPr>
            <w:tcW w:w="2551" w:type="dxa"/>
            <w:vMerge/>
            <w:shd w:val="clear" w:color="auto" w:fill="auto"/>
            <w:vAlign w:val="center"/>
          </w:tcPr>
          <w:p w14:paraId="0CE4D9B4" w14:textId="77777777" w:rsidR="0075213C" w:rsidRPr="009B2559" w:rsidRDefault="0075213C" w:rsidP="00E72283">
            <w:pPr>
              <w:ind w:left="-108"/>
              <w:jc w:val="center"/>
            </w:pPr>
          </w:p>
        </w:tc>
        <w:tc>
          <w:tcPr>
            <w:tcW w:w="1843" w:type="dxa"/>
            <w:vMerge/>
            <w:shd w:val="clear" w:color="auto" w:fill="auto"/>
            <w:vAlign w:val="center"/>
          </w:tcPr>
          <w:p w14:paraId="42808F0E" w14:textId="77777777" w:rsidR="0075213C" w:rsidRPr="009B2559" w:rsidRDefault="0075213C" w:rsidP="00E72283">
            <w:pPr>
              <w:ind w:left="-108"/>
              <w:jc w:val="center"/>
            </w:pPr>
          </w:p>
        </w:tc>
        <w:tc>
          <w:tcPr>
            <w:tcW w:w="1701" w:type="dxa"/>
            <w:vMerge/>
            <w:vAlign w:val="center"/>
          </w:tcPr>
          <w:p w14:paraId="58FCDC8F" w14:textId="77777777" w:rsidR="0075213C" w:rsidRPr="00B333BE" w:rsidRDefault="0075213C" w:rsidP="00B333BE">
            <w:pPr>
              <w:ind w:left="-108"/>
              <w:jc w:val="center"/>
            </w:pPr>
          </w:p>
        </w:tc>
      </w:tr>
      <w:tr w:rsidR="0075213C" w:rsidRPr="009B2559" w14:paraId="767BBD75" w14:textId="77777777" w:rsidTr="00B333BE">
        <w:tc>
          <w:tcPr>
            <w:tcW w:w="1560" w:type="dxa"/>
            <w:vMerge/>
            <w:shd w:val="clear" w:color="auto" w:fill="auto"/>
            <w:vAlign w:val="center"/>
          </w:tcPr>
          <w:p w14:paraId="3E9658A0" w14:textId="77777777" w:rsidR="0075213C" w:rsidRPr="009B2559" w:rsidRDefault="0075213C" w:rsidP="00E72283">
            <w:pPr>
              <w:ind w:left="-108"/>
              <w:jc w:val="center"/>
            </w:pPr>
          </w:p>
        </w:tc>
        <w:tc>
          <w:tcPr>
            <w:tcW w:w="1701" w:type="dxa"/>
            <w:shd w:val="clear" w:color="auto" w:fill="auto"/>
            <w:vAlign w:val="center"/>
          </w:tcPr>
          <w:p w14:paraId="28D2B7E3" w14:textId="77777777" w:rsidR="0075213C" w:rsidRPr="009B2559" w:rsidRDefault="0075213C" w:rsidP="00E72283">
            <w:pPr>
              <w:ind w:left="-108"/>
              <w:jc w:val="center"/>
            </w:pPr>
            <w:r w:rsidRPr="009B2559">
              <w:t>pozemky</w:t>
            </w:r>
          </w:p>
        </w:tc>
        <w:tc>
          <w:tcPr>
            <w:tcW w:w="2551" w:type="dxa"/>
            <w:vMerge/>
            <w:shd w:val="clear" w:color="auto" w:fill="auto"/>
            <w:vAlign w:val="center"/>
          </w:tcPr>
          <w:p w14:paraId="36E53710" w14:textId="77777777" w:rsidR="0075213C" w:rsidRPr="009B2559" w:rsidRDefault="0075213C" w:rsidP="00E72283">
            <w:pPr>
              <w:ind w:left="-108"/>
              <w:jc w:val="center"/>
            </w:pPr>
          </w:p>
        </w:tc>
        <w:tc>
          <w:tcPr>
            <w:tcW w:w="1843" w:type="dxa"/>
            <w:vMerge/>
            <w:shd w:val="clear" w:color="auto" w:fill="auto"/>
            <w:vAlign w:val="center"/>
          </w:tcPr>
          <w:p w14:paraId="127E321D" w14:textId="77777777" w:rsidR="0075213C" w:rsidRPr="009B2559" w:rsidRDefault="0075213C" w:rsidP="00E72283">
            <w:pPr>
              <w:ind w:left="-108"/>
              <w:jc w:val="center"/>
            </w:pPr>
          </w:p>
        </w:tc>
        <w:tc>
          <w:tcPr>
            <w:tcW w:w="1701" w:type="dxa"/>
            <w:vMerge/>
            <w:vAlign w:val="center"/>
          </w:tcPr>
          <w:p w14:paraId="0E553916" w14:textId="77777777" w:rsidR="0075213C" w:rsidRPr="00B333BE" w:rsidRDefault="0075213C" w:rsidP="00B333BE">
            <w:pPr>
              <w:ind w:left="-108"/>
              <w:jc w:val="center"/>
            </w:pPr>
          </w:p>
        </w:tc>
      </w:tr>
      <w:tr w:rsidR="0075213C" w:rsidRPr="009B2559" w14:paraId="61DCE93C" w14:textId="77777777" w:rsidTr="00B333BE">
        <w:tc>
          <w:tcPr>
            <w:tcW w:w="1560" w:type="dxa"/>
            <w:vMerge/>
            <w:shd w:val="clear" w:color="auto" w:fill="auto"/>
            <w:vAlign w:val="center"/>
          </w:tcPr>
          <w:p w14:paraId="042021C0" w14:textId="77777777" w:rsidR="0075213C" w:rsidRPr="009B2559" w:rsidRDefault="0075213C" w:rsidP="00E72283">
            <w:pPr>
              <w:ind w:left="-108"/>
              <w:jc w:val="center"/>
            </w:pPr>
          </w:p>
        </w:tc>
        <w:tc>
          <w:tcPr>
            <w:tcW w:w="1701" w:type="dxa"/>
            <w:shd w:val="clear" w:color="auto" w:fill="auto"/>
            <w:vAlign w:val="center"/>
          </w:tcPr>
          <w:p w14:paraId="5FBB7A1F" w14:textId="77777777" w:rsidR="0075213C" w:rsidRPr="009B2559" w:rsidRDefault="0075213C" w:rsidP="00E72283">
            <w:pPr>
              <w:ind w:left="-108"/>
              <w:jc w:val="center"/>
            </w:pPr>
            <w:r w:rsidRPr="009B2559">
              <w:t>stavby</w:t>
            </w:r>
          </w:p>
        </w:tc>
        <w:tc>
          <w:tcPr>
            <w:tcW w:w="2551" w:type="dxa"/>
            <w:vMerge/>
            <w:shd w:val="clear" w:color="auto" w:fill="auto"/>
            <w:vAlign w:val="center"/>
          </w:tcPr>
          <w:p w14:paraId="3648DA05" w14:textId="77777777" w:rsidR="0075213C" w:rsidRPr="009B2559" w:rsidRDefault="0075213C" w:rsidP="00E72283">
            <w:pPr>
              <w:ind w:left="-108"/>
              <w:jc w:val="center"/>
            </w:pPr>
          </w:p>
        </w:tc>
        <w:tc>
          <w:tcPr>
            <w:tcW w:w="1843" w:type="dxa"/>
            <w:vMerge/>
            <w:shd w:val="clear" w:color="auto" w:fill="auto"/>
            <w:vAlign w:val="center"/>
          </w:tcPr>
          <w:p w14:paraId="23E0B4BB" w14:textId="77777777" w:rsidR="0075213C" w:rsidRPr="009B2559" w:rsidRDefault="0075213C" w:rsidP="00E72283">
            <w:pPr>
              <w:ind w:left="-108"/>
              <w:jc w:val="center"/>
            </w:pPr>
          </w:p>
        </w:tc>
        <w:tc>
          <w:tcPr>
            <w:tcW w:w="1701" w:type="dxa"/>
            <w:vMerge/>
            <w:vAlign w:val="center"/>
          </w:tcPr>
          <w:p w14:paraId="7E822546" w14:textId="77777777" w:rsidR="0075213C" w:rsidRPr="00B333BE" w:rsidRDefault="0075213C" w:rsidP="00B333BE">
            <w:pPr>
              <w:ind w:left="-108"/>
              <w:jc w:val="center"/>
            </w:pPr>
          </w:p>
        </w:tc>
      </w:tr>
      <w:tr w:rsidR="0075213C" w:rsidRPr="009B2559" w14:paraId="6DE33825" w14:textId="77777777" w:rsidTr="00B333BE">
        <w:tc>
          <w:tcPr>
            <w:tcW w:w="1560" w:type="dxa"/>
            <w:vMerge/>
            <w:shd w:val="clear" w:color="auto" w:fill="auto"/>
            <w:vAlign w:val="center"/>
          </w:tcPr>
          <w:p w14:paraId="72EC97E8" w14:textId="77777777" w:rsidR="0075213C" w:rsidRPr="009B2559" w:rsidRDefault="0075213C" w:rsidP="00E72283">
            <w:pPr>
              <w:ind w:left="-108"/>
              <w:jc w:val="center"/>
            </w:pPr>
          </w:p>
        </w:tc>
        <w:tc>
          <w:tcPr>
            <w:tcW w:w="1701" w:type="dxa"/>
            <w:shd w:val="clear" w:color="auto" w:fill="auto"/>
            <w:vAlign w:val="center"/>
          </w:tcPr>
          <w:p w14:paraId="798C9BCF" w14:textId="77777777" w:rsidR="0075213C" w:rsidRPr="009B2559" w:rsidRDefault="0075213C" w:rsidP="00E72283">
            <w:pPr>
              <w:ind w:left="-108"/>
              <w:jc w:val="center"/>
            </w:pPr>
            <w:r w:rsidRPr="009B2559">
              <w:t>budúce nehnuteľnosti</w:t>
            </w:r>
          </w:p>
        </w:tc>
        <w:tc>
          <w:tcPr>
            <w:tcW w:w="2551" w:type="dxa"/>
            <w:shd w:val="clear" w:color="auto" w:fill="auto"/>
            <w:vAlign w:val="center"/>
          </w:tcPr>
          <w:p w14:paraId="22425035" w14:textId="77777777"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14:paraId="650BCC68" w14:textId="77777777" w:rsidR="0075213C" w:rsidRPr="009B2559" w:rsidRDefault="0075213C" w:rsidP="00E72283">
            <w:pPr>
              <w:ind w:left="-108"/>
              <w:jc w:val="center"/>
            </w:pPr>
            <w:r w:rsidRPr="009B2559">
              <w:t>Notárska komora</w:t>
            </w:r>
          </w:p>
        </w:tc>
        <w:tc>
          <w:tcPr>
            <w:tcW w:w="1701" w:type="dxa"/>
            <w:vAlign w:val="center"/>
          </w:tcPr>
          <w:p w14:paraId="10AD92BE" w14:textId="77777777" w:rsidR="0075213C" w:rsidRPr="00B333BE" w:rsidRDefault="0075213C" w:rsidP="00B333BE">
            <w:pPr>
              <w:jc w:val="center"/>
            </w:pPr>
            <w:r w:rsidRPr="00B333BE">
              <w:t>323/1992 Zb.</w:t>
            </w:r>
          </w:p>
        </w:tc>
      </w:tr>
      <w:tr w:rsidR="00E8496B" w:rsidRPr="009B2559" w14:paraId="69A63651" w14:textId="77777777" w:rsidTr="00B333BE">
        <w:trPr>
          <w:trHeight w:val="279"/>
        </w:trPr>
        <w:tc>
          <w:tcPr>
            <w:tcW w:w="1560" w:type="dxa"/>
            <w:vMerge w:val="restart"/>
            <w:shd w:val="clear" w:color="auto" w:fill="auto"/>
            <w:vAlign w:val="center"/>
          </w:tcPr>
          <w:p w14:paraId="40EDDB54" w14:textId="77777777" w:rsidR="00E8496B" w:rsidRPr="009B2559" w:rsidRDefault="00E8496B" w:rsidP="00E72283">
            <w:pPr>
              <w:ind w:left="-108"/>
              <w:jc w:val="center"/>
            </w:pPr>
            <w:r w:rsidRPr="009B2559">
              <w:t>Hnuteľné veci</w:t>
            </w:r>
          </w:p>
        </w:tc>
        <w:tc>
          <w:tcPr>
            <w:tcW w:w="1701" w:type="dxa"/>
            <w:shd w:val="clear" w:color="auto" w:fill="auto"/>
            <w:vAlign w:val="center"/>
          </w:tcPr>
          <w:p w14:paraId="0003F0F9" w14:textId="77777777" w:rsidR="00E8496B" w:rsidRPr="009B2559" w:rsidRDefault="00E8496B" w:rsidP="00E72283">
            <w:pPr>
              <w:ind w:left="-108"/>
              <w:jc w:val="center"/>
            </w:pPr>
            <w:r w:rsidRPr="009B2559">
              <w:t>námorné lode</w:t>
            </w:r>
          </w:p>
        </w:tc>
        <w:tc>
          <w:tcPr>
            <w:tcW w:w="2551" w:type="dxa"/>
            <w:vMerge w:val="restart"/>
            <w:shd w:val="clear" w:color="auto" w:fill="auto"/>
            <w:vAlign w:val="center"/>
          </w:tcPr>
          <w:p w14:paraId="32403090" w14:textId="77777777" w:rsidR="00E8496B" w:rsidRPr="009B2559" w:rsidRDefault="00E8496B" w:rsidP="00E72283">
            <w:pPr>
              <w:ind w:left="-108"/>
              <w:jc w:val="center"/>
            </w:pPr>
            <w:r w:rsidRPr="009B2559">
              <w:t>Námorný register</w:t>
            </w:r>
          </w:p>
        </w:tc>
        <w:tc>
          <w:tcPr>
            <w:tcW w:w="1843" w:type="dxa"/>
            <w:vMerge w:val="restart"/>
            <w:shd w:val="clear" w:color="auto" w:fill="auto"/>
            <w:vAlign w:val="center"/>
          </w:tcPr>
          <w:p w14:paraId="6393CF51" w14:textId="77777777" w:rsidR="00E8496B" w:rsidRPr="009B2559" w:rsidRDefault="00E8496B" w:rsidP="00E72283">
            <w:pPr>
              <w:ind w:left="-108"/>
              <w:jc w:val="center"/>
            </w:pPr>
            <w:r w:rsidRPr="009B2559">
              <w:t>Ministerstvo dopravy, výstavby a regionálneho</w:t>
            </w:r>
          </w:p>
        </w:tc>
        <w:tc>
          <w:tcPr>
            <w:tcW w:w="1701" w:type="dxa"/>
            <w:vMerge w:val="restart"/>
            <w:vAlign w:val="center"/>
          </w:tcPr>
          <w:p w14:paraId="38853745" w14:textId="77777777" w:rsidR="00E8496B" w:rsidRPr="00B333BE" w:rsidRDefault="00E8496B" w:rsidP="00B333BE">
            <w:pPr>
              <w:ind w:left="-108"/>
              <w:jc w:val="center"/>
            </w:pPr>
            <w:r w:rsidRPr="00B333BE">
              <w:t>435/2000 Z.z.</w:t>
            </w:r>
          </w:p>
        </w:tc>
      </w:tr>
      <w:tr w:rsidR="00E8496B" w:rsidRPr="009B2559" w14:paraId="04862760" w14:textId="77777777" w:rsidTr="00B333BE">
        <w:trPr>
          <w:trHeight w:val="277"/>
        </w:trPr>
        <w:tc>
          <w:tcPr>
            <w:tcW w:w="1560" w:type="dxa"/>
            <w:vMerge/>
            <w:shd w:val="clear" w:color="auto" w:fill="auto"/>
            <w:vAlign w:val="center"/>
          </w:tcPr>
          <w:p w14:paraId="287EC2FB" w14:textId="77777777" w:rsidR="00E8496B" w:rsidRPr="009B2559" w:rsidRDefault="00E8496B" w:rsidP="00E72283">
            <w:pPr>
              <w:ind w:left="-108"/>
              <w:jc w:val="center"/>
            </w:pPr>
          </w:p>
        </w:tc>
        <w:tc>
          <w:tcPr>
            <w:tcW w:w="1701" w:type="dxa"/>
            <w:shd w:val="clear" w:color="auto" w:fill="auto"/>
            <w:vAlign w:val="center"/>
          </w:tcPr>
          <w:p w14:paraId="220ACCD6" w14:textId="77777777" w:rsidR="00E8496B" w:rsidRPr="009B2559" w:rsidRDefault="00E8496B" w:rsidP="00E72283">
            <w:pPr>
              <w:ind w:left="-108"/>
              <w:jc w:val="center"/>
            </w:pPr>
            <w:r w:rsidRPr="009B2559">
              <w:t>rozostavané nám. lode</w:t>
            </w:r>
          </w:p>
        </w:tc>
        <w:tc>
          <w:tcPr>
            <w:tcW w:w="2551" w:type="dxa"/>
            <w:vMerge/>
            <w:shd w:val="clear" w:color="auto" w:fill="auto"/>
            <w:vAlign w:val="center"/>
          </w:tcPr>
          <w:p w14:paraId="1360E352" w14:textId="77777777" w:rsidR="00E8496B" w:rsidRPr="009B2559" w:rsidRDefault="00E8496B" w:rsidP="00E72283">
            <w:pPr>
              <w:ind w:left="-108"/>
              <w:jc w:val="center"/>
            </w:pPr>
          </w:p>
        </w:tc>
        <w:tc>
          <w:tcPr>
            <w:tcW w:w="1843" w:type="dxa"/>
            <w:vMerge/>
            <w:shd w:val="clear" w:color="auto" w:fill="auto"/>
            <w:vAlign w:val="center"/>
          </w:tcPr>
          <w:p w14:paraId="06FD6F66" w14:textId="77777777" w:rsidR="00E8496B" w:rsidRPr="009B2559" w:rsidRDefault="00E8496B" w:rsidP="00E72283">
            <w:pPr>
              <w:ind w:left="-108"/>
              <w:jc w:val="center"/>
            </w:pPr>
          </w:p>
        </w:tc>
        <w:tc>
          <w:tcPr>
            <w:tcW w:w="1701" w:type="dxa"/>
            <w:vMerge/>
            <w:vAlign w:val="center"/>
          </w:tcPr>
          <w:p w14:paraId="43A74EC8" w14:textId="77777777" w:rsidR="00E8496B" w:rsidRPr="00B333BE" w:rsidRDefault="00E8496B" w:rsidP="00B333BE">
            <w:pPr>
              <w:ind w:left="-108"/>
              <w:jc w:val="center"/>
            </w:pPr>
          </w:p>
        </w:tc>
      </w:tr>
      <w:tr w:rsidR="00E8496B" w:rsidRPr="009B2559" w14:paraId="2597EA55" w14:textId="77777777" w:rsidTr="00B333BE">
        <w:trPr>
          <w:trHeight w:val="277"/>
        </w:trPr>
        <w:tc>
          <w:tcPr>
            <w:tcW w:w="1560" w:type="dxa"/>
            <w:vMerge/>
            <w:shd w:val="clear" w:color="auto" w:fill="auto"/>
            <w:vAlign w:val="center"/>
          </w:tcPr>
          <w:p w14:paraId="29A143C0" w14:textId="77777777" w:rsidR="00E8496B" w:rsidRPr="009B2559" w:rsidRDefault="00E8496B" w:rsidP="00E72283">
            <w:pPr>
              <w:ind w:left="-108"/>
              <w:jc w:val="center"/>
            </w:pPr>
          </w:p>
        </w:tc>
        <w:tc>
          <w:tcPr>
            <w:tcW w:w="1701" w:type="dxa"/>
            <w:shd w:val="clear" w:color="auto" w:fill="auto"/>
            <w:vAlign w:val="center"/>
          </w:tcPr>
          <w:p w14:paraId="2AB0E73B" w14:textId="77777777" w:rsidR="00E8496B" w:rsidRPr="009B2559" w:rsidRDefault="00E8496B" w:rsidP="00E72283">
            <w:pPr>
              <w:ind w:left="-108"/>
              <w:jc w:val="center"/>
            </w:pPr>
            <w:r w:rsidRPr="009B2559">
              <w:t>námorné jachty</w:t>
            </w:r>
          </w:p>
        </w:tc>
        <w:tc>
          <w:tcPr>
            <w:tcW w:w="2551" w:type="dxa"/>
            <w:vMerge/>
            <w:shd w:val="clear" w:color="auto" w:fill="auto"/>
            <w:vAlign w:val="center"/>
          </w:tcPr>
          <w:p w14:paraId="5FA38B0A" w14:textId="77777777" w:rsidR="00E8496B" w:rsidRPr="009B2559" w:rsidRDefault="00E8496B" w:rsidP="00E72283">
            <w:pPr>
              <w:ind w:left="-108"/>
              <w:jc w:val="center"/>
            </w:pPr>
          </w:p>
        </w:tc>
        <w:tc>
          <w:tcPr>
            <w:tcW w:w="1843" w:type="dxa"/>
            <w:vMerge/>
            <w:shd w:val="clear" w:color="auto" w:fill="auto"/>
            <w:vAlign w:val="center"/>
          </w:tcPr>
          <w:p w14:paraId="2019D8D9" w14:textId="77777777" w:rsidR="00E8496B" w:rsidRPr="009B2559" w:rsidRDefault="00E8496B" w:rsidP="00E72283">
            <w:pPr>
              <w:ind w:left="-108"/>
              <w:jc w:val="center"/>
            </w:pPr>
          </w:p>
        </w:tc>
        <w:tc>
          <w:tcPr>
            <w:tcW w:w="1701" w:type="dxa"/>
            <w:vMerge/>
            <w:vAlign w:val="center"/>
          </w:tcPr>
          <w:p w14:paraId="1AA0CAFC" w14:textId="77777777" w:rsidR="00E8496B" w:rsidRPr="00B333BE" w:rsidRDefault="00E8496B" w:rsidP="00B333BE">
            <w:pPr>
              <w:ind w:left="-108"/>
              <w:jc w:val="center"/>
            </w:pPr>
          </w:p>
        </w:tc>
      </w:tr>
      <w:tr w:rsidR="00E8496B" w:rsidRPr="009B2559" w14:paraId="51FB64AE" w14:textId="77777777" w:rsidTr="00B333BE">
        <w:trPr>
          <w:trHeight w:val="277"/>
        </w:trPr>
        <w:tc>
          <w:tcPr>
            <w:tcW w:w="1560" w:type="dxa"/>
            <w:vMerge/>
            <w:shd w:val="clear" w:color="auto" w:fill="auto"/>
            <w:vAlign w:val="center"/>
          </w:tcPr>
          <w:p w14:paraId="50058EFA" w14:textId="77777777" w:rsidR="00E8496B" w:rsidRPr="009B2559" w:rsidRDefault="00E8496B" w:rsidP="00E72283">
            <w:pPr>
              <w:ind w:left="-108"/>
              <w:jc w:val="center"/>
            </w:pPr>
          </w:p>
        </w:tc>
        <w:tc>
          <w:tcPr>
            <w:tcW w:w="1701" w:type="dxa"/>
            <w:shd w:val="clear" w:color="auto" w:fill="auto"/>
            <w:vAlign w:val="center"/>
          </w:tcPr>
          <w:p w14:paraId="004AED55" w14:textId="77777777" w:rsidR="00E8496B" w:rsidRPr="009B2559" w:rsidRDefault="00E8496B" w:rsidP="00E72283">
            <w:pPr>
              <w:ind w:left="-108"/>
              <w:jc w:val="center"/>
            </w:pPr>
            <w:r>
              <w:t>rekreačné nám.</w:t>
            </w:r>
            <w:r w:rsidRPr="009B2559">
              <w:t xml:space="preserve"> plavidlá</w:t>
            </w:r>
          </w:p>
        </w:tc>
        <w:tc>
          <w:tcPr>
            <w:tcW w:w="2551" w:type="dxa"/>
            <w:vMerge/>
            <w:shd w:val="clear" w:color="auto" w:fill="auto"/>
            <w:vAlign w:val="center"/>
          </w:tcPr>
          <w:p w14:paraId="557F878E" w14:textId="77777777" w:rsidR="00E8496B" w:rsidRPr="009B2559" w:rsidRDefault="00E8496B" w:rsidP="00E72283">
            <w:pPr>
              <w:ind w:left="-108"/>
              <w:jc w:val="center"/>
            </w:pPr>
          </w:p>
        </w:tc>
        <w:tc>
          <w:tcPr>
            <w:tcW w:w="1843" w:type="dxa"/>
            <w:vMerge/>
            <w:shd w:val="clear" w:color="auto" w:fill="auto"/>
            <w:vAlign w:val="center"/>
          </w:tcPr>
          <w:p w14:paraId="18803CD7" w14:textId="77777777" w:rsidR="00E8496B" w:rsidRPr="009B2559" w:rsidRDefault="00E8496B" w:rsidP="00E72283">
            <w:pPr>
              <w:ind w:left="-108"/>
              <w:jc w:val="center"/>
            </w:pPr>
          </w:p>
        </w:tc>
        <w:tc>
          <w:tcPr>
            <w:tcW w:w="1701" w:type="dxa"/>
            <w:vMerge/>
            <w:vAlign w:val="center"/>
          </w:tcPr>
          <w:p w14:paraId="0AAAB556" w14:textId="77777777" w:rsidR="00E8496B" w:rsidRPr="00B333BE" w:rsidRDefault="00E8496B" w:rsidP="00B333BE">
            <w:pPr>
              <w:ind w:left="-108"/>
              <w:jc w:val="center"/>
            </w:pPr>
          </w:p>
        </w:tc>
      </w:tr>
      <w:tr w:rsidR="0075213C" w:rsidRPr="009B2559" w14:paraId="4441F3EF" w14:textId="77777777" w:rsidTr="00B333BE">
        <w:tc>
          <w:tcPr>
            <w:tcW w:w="1560" w:type="dxa"/>
            <w:vMerge/>
            <w:shd w:val="clear" w:color="auto" w:fill="auto"/>
            <w:vAlign w:val="center"/>
          </w:tcPr>
          <w:p w14:paraId="34524925" w14:textId="77777777" w:rsidR="0075213C" w:rsidRPr="009B2559" w:rsidRDefault="0075213C" w:rsidP="00E72283">
            <w:pPr>
              <w:ind w:left="-108"/>
              <w:jc w:val="center"/>
            </w:pPr>
          </w:p>
        </w:tc>
        <w:tc>
          <w:tcPr>
            <w:tcW w:w="1701" w:type="dxa"/>
            <w:shd w:val="clear" w:color="auto" w:fill="auto"/>
            <w:vAlign w:val="center"/>
          </w:tcPr>
          <w:p w14:paraId="53CCD36D" w14:textId="77777777" w:rsidR="0075213C" w:rsidRPr="009B2559" w:rsidRDefault="0075213C" w:rsidP="00E72283">
            <w:pPr>
              <w:ind w:left="-108"/>
              <w:jc w:val="center"/>
            </w:pPr>
            <w:r w:rsidRPr="009B2559">
              <w:t>riečne plavidlá</w:t>
            </w:r>
          </w:p>
        </w:tc>
        <w:tc>
          <w:tcPr>
            <w:tcW w:w="2551" w:type="dxa"/>
            <w:shd w:val="clear" w:color="auto" w:fill="auto"/>
            <w:vAlign w:val="center"/>
          </w:tcPr>
          <w:p w14:paraId="73D7E545" w14:textId="77777777" w:rsidR="0075213C" w:rsidRPr="009B2559" w:rsidRDefault="0075213C" w:rsidP="00E72283">
            <w:pPr>
              <w:ind w:left="-108"/>
              <w:jc w:val="center"/>
            </w:pPr>
            <w:r w:rsidRPr="009B2559">
              <w:t>Register plavidiel</w:t>
            </w:r>
          </w:p>
        </w:tc>
        <w:tc>
          <w:tcPr>
            <w:tcW w:w="1843" w:type="dxa"/>
            <w:shd w:val="clear" w:color="auto" w:fill="auto"/>
            <w:vAlign w:val="center"/>
          </w:tcPr>
          <w:p w14:paraId="3C837EC1" w14:textId="77777777" w:rsidR="0075213C" w:rsidRPr="009B2559" w:rsidRDefault="0075213C" w:rsidP="00E72283">
            <w:pPr>
              <w:ind w:left="-108"/>
              <w:jc w:val="center"/>
            </w:pPr>
            <w:r w:rsidRPr="009B2559">
              <w:t>Dopravný úrad</w:t>
            </w:r>
          </w:p>
        </w:tc>
        <w:tc>
          <w:tcPr>
            <w:tcW w:w="1701" w:type="dxa"/>
            <w:vAlign w:val="center"/>
          </w:tcPr>
          <w:p w14:paraId="1BA2812A" w14:textId="77777777" w:rsidR="0075213C" w:rsidRPr="00B333BE" w:rsidRDefault="00E8496B" w:rsidP="00B333BE">
            <w:pPr>
              <w:ind w:left="-108"/>
              <w:jc w:val="center"/>
            </w:pPr>
            <w:r w:rsidRPr="00B333BE">
              <w:t>338/2000 Z.z.</w:t>
            </w:r>
          </w:p>
        </w:tc>
      </w:tr>
      <w:tr w:rsidR="0075213C" w:rsidRPr="009B2559" w14:paraId="1CA4AF7F" w14:textId="77777777" w:rsidTr="00B333BE">
        <w:tc>
          <w:tcPr>
            <w:tcW w:w="1560" w:type="dxa"/>
            <w:vMerge/>
            <w:shd w:val="clear" w:color="auto" w:fill="auto"/>
            <w:vAlign w:val="center"/>
          </w:tcPr>
          <w:p w14:paraId="31380333" w14:textId="77777777" w:rsidR="0075213C" w:rsidRPr="009B2559" w:rsidRDefault="0075213C" w:rsidP="00E72283">
            <w:pPr>
              <w:ind w:left="-108"/>
              <w:jc w:val="center"/>
            </w:pPr>
          </w:p>
        </w:tc>
        <w:tc>
          <w:tcPr>
            <w:tcW w:w="1701" w:type="dxa"/>
            <w:shd w:val="clear" w:color="auto" w:fill="auto"/>
            <w:vAlign w:val="center"/>
          </w:tcPr>
          <w:p w14:paraId="4CDF7A2B" w14:textId="77777777" w:rsidR="0075213C" w:rsidRPr="009B2559" w:rsidRDefault="0075213C" w:rsidP="00E72283">
            <w:pPr>
              <w:ind w:left="-108"/>
              <w:jc w:val="center"/>
            </w:pPr>
            <w:r w:rsidRPr="009B2559">
              <w:t>lietadlá</w:t>
            </w:r>
          </w:p>
        </w:tc>
        <w:tc>
          <w:tcPr>
            <w:tcW w:w="2551" w:type="dxa"/>
            <w:shd w:val="clear" w:color="auto" w:fill="auto"/>
            <w:vAlign w:val="center"/>
          </w:tcPr>
          <w:p w14:paraId="345E97C4" w14:textId="77777777" w:rsidR="0075213C" w:rsidRPr="009B2559" w:rsidRDefault="0075213C" w:rsidP="00E72283">
            <w:pPr>
              <w:ind w:left="-108"/>
              <w:jc w:val="center"/>
            </w:pPr>
            <w:r w:rsidRPr="009B2559">
              <w:t>Register lietadiel</w:t>
            </w:r>
          </w:p>
        </w:tc>
        <w:tc>
          <w:tcPr>
            <w:tcW w:w="1843" w:type="dxa"/>
            <w:shd w:val="clear" w:color="auto" w:fill="auto"/>
            <w:vAlign w:val="center"/>
          </w:tcPr>
          <w:p w14:paraId="2BF1135F" w14:textId="77777777" w:rsidR="0075213C" w:rsidRPr="009B2559" w:rsidRDefault="0075213C" w:rsidP="00E72283">
            <w:pPr>
              <w:ind w:left="-108"/>
              <w:jc w:val="center"/>
            </w:pPr>
            <w:r w:rsidRPr="009B2559">
              <w:t>Dopravný úrad</w:t>
            </w:r>
          </w:p>
        </w:tc>
        <w:tc>
          <w:tcPr>
            <w:tcW w:w="1701" w:type="dxa"/>
            <w:vAlign w:val="center"/>
          </w:tcPr>
          <w:p w14:paraId="5A80DCD5" w14:textId="77777777" w:rsidR="0075213C" w:rsidRPr="00B333BE" w:rsidRDefault="00E8496B" w:rsidP="00B333BE">
            <w:pPr>
              <w:ind w:left="-108"/>
              <w:jc w:val="center"/>
            </w:pPr>
            <w:r w:rsidRPr="00B333BE">
              <w:t>143/1998 Z.z.</w:t>
            </w:r>
          </w:p>
        </w:tc>
      </w:tr>
      <w:tr w:rsidR="0075213C" w:rsidRPr="009B2559" w14:paraId="71BEF34E" w14:textId="77777777" w:rsidTr="00B333BE">
        <w:tc>
          <w:tcPr>
            <w:tcW w:w="1560" w:type="dxa"/>
            <w:vMerge/>
            <w:shd w:val="clear" w:color="auto" w:fill="auto"/>
            <w:vAlign w:val="center"/>
          </w:tcPr>
          <w:p w14:paraId="74ED65FD" w14:textId="77777777" w:rsidR="0075213C" w:rsidRPr="009B2559" w:rsidRDefault="0075213C" w:rsidP="00E72283">
            <w:pPr>
              <w:ind w:left="-108"/>
              <w:jc w:val="center"/>
            </w:pPr>
          </w:p>
        </w:tc>
        <w:tc>
          <w:tcPr>
            <w:tcW w:w="1701" w:type="dxa"/>
            <w:shd w:val="clear" w:color="auto" w:fill="auto"/>
            <w:vAlign w:val="center"/>
          </w:tcPr>
          <w:p w14:paraId="526E865B" w14:textId="77777777" w:rsidR="0075213C" w:rsidRPr="009B2559" w:rsidRDefault="0075213C" w:rsidP="00E72283">
            <w:pPr>
              <w:ind w:left="-108"/>
              <w:jc w:val="center"/>
            </w:pPr>
            <w:r w:rsidRPr="009B2559">
              <w:t>ostatné hnuteľné veci</w:t>
            </w:r>
          </w:p>
        </w:tc>
        <w:tc>
          <w:tcPr>
            <w:tcW w:w="2551" w:type="dxa"/>
            <w:shd w:val="clear" w:color="auto" w:fill="auto"/>
            <w:vAlign w:val="center"/>
          </w:tcPr>
          <w:p w14:paraId="75253D2D" w14:textId="77777777" w:rsidR="0075213C" w:rsidRPr="009B2559" w:rsidRDefault="0075213C" w:rsidP="00E72283">
            <w:pPr>
              <w:ind w:left="-108"/>
              <w:jc w:val="center"/>
            </w:pPr>
            <w:r w:rsidRPr="009B2559">
              <w:t>Notársky centrálny register záložných práv</w:t>
            </w:r>
          </w:p>
        </w:tc>
        <w:tc>
          <w:tcPr>
            <w:tcW w:w="1843" w:type="dxa"/>
            <w:shd w:val="clear" w:color="auto" w:fill="auto"/>
            <w:vAlign w:val="center"/>
          </w:tcPr>
          <w:p w14:paraId="30A8EBAC" w14:textId="77777777" w:rsidR="0075213C" w:rsidRPr="009B2559" w:rsidRDefault="0075213C" w:rsidP="00E72283">
            <w:pPr>
              <w:ind w:left="-108"/>
              <w:jc w:val="center"/>
            </w:pPr>
            <w:r w:rsidRPr="009B2559">
              <w:t>Notárska komora</w:t>
            </w:r>
          </w:p>
        </w:tc>
        <w:tc>
          <w:tcPr>
            <w:tcW w:w="1701" w:type="dxa"/>
            <w:vAlign w:val="center"/>
          </w:tcPr>
          <w:p w14:paraId="5B65F6EE" w14:textId="77777777" w:rsidR="0075213C" w:rsidRPr="00B333BE" w:rsidRDefault="00E8496B" w:rsidP="00B333BE">
            <w:pPr>
              <w:ind w:left="-108"/>
              <w:jc w:val="center"/>
            </w:pPr>
            <w:r w:rsidRPr="00B333BE">
              <w:t>323/1992 Zb</w:t>
            </w:r>
          </w:p>
        </w:tc>
      </w:tr>
      <w:tr w:rsidR="00E8496B" w:rsidRPr="009B2559" w14:paraId="775DEC31" w14:textId="77777777" w:rsidTr="00B333BE">
        <w:tc>
          <w:tcPr>
            <w:tcW w:w="1560" w:type="dxa"/>
            <w:vMerge w:val="restart"/>
            <w:shd w:val="clear" w:color="auto" w:fill="auto"/>
            <w:vAlign w:val="center"/>
          </w:tcPr>
          <w:p w14:paraId="4588F84A" w14:textId="77777777" w:rsidR="00E8496B" w:rsidRPr="009B2559" w:rsidRDefault="00E8496B" w:rsidP="00E72283">
            <w:pPr>
              <w:ind w:left="-108"/>
              <w:jc w:val="center"/>
            </w:pPr>
            <w:r w:rsidRPr="009B2559">
              <w:t>Cenné papiere</w:t>
            </w:r>
          </w:p>
        </w:tc>
        <w:tc>
          <w:tcPr>
            <w:tcW w:w="1701" w:type="dxa"/>
            <w:shd w:val="clear" w:color="auto" w:fill="auto"/>
            <w:vAlign w:val="center"/>
          </w:tcPr>
          <w:p w14:paraId="32A9F996" w14:textId="77777777" w:rsidR="00E8496B" w:rsidRPr="009B2559" w:rsidRDefault="00E8496B" w:rsidP="00E72283">
            <w:pPr>
              <w:ind w:left="-108"/>
              <w:jc w:val="center"/>
            </w:pPr>
            <w:r w:rsidRPr="009B2559">
              <w:t>Listinné CP</w:t>
            </w:r>
          </w:p>
        </w:tc>
        <w:tc>
          <w:tcPr>
            <w:tcW w:w="2551" w:type="dxa"/>
            <w:shd w:val="clear" w:color="auto" w:fill="auto"/>
            <w:vAlign w:val="center"/>
          </w:tcPr>
          <w:p w14:paraId="3DD8CD01" w14:textId="77777777" w:rsidR="00E8496B" w:rsidRPr="009B2559" w:rsidRDefault="00E8496B" w:rsidP="00E72283">
            <w:pPr>
              <w:ind w:left="-108"/>
              <w:jc w:val="center"/>
            </w:pPr>
            <w:r w:rsidRPr="009B2559">
              <w:t>Register záložných práv</w:t>
            </w:r>
          </w:p>
        </w:tc>
        <w:tc>
          <w:tcPr>
            <w:tcW w:w="1843" w:type="dxa"/>
            <w:vMerge w:val="restart"/>
            <w:shd w:val="clear" w:color="auto" w:fill="auto"/>
            <w:vAlign w:val="center"/>
          </w:tcPr>
          <w:p w14:paraId="413D6D37" w14:textId="77777777" w:rsidR="00E8496B" w:rsidRPr="009B2559" w:rsidRDefault="00E8496B" w:rsidP="00E72283">
            <w:pPr>
              <w:ind w:left="-108"/>
              <w:jc w:val="center"/>
            </w:pPr>
            <w:r w:rsidRPr="009B2559">
              <w:t>Centrálny depozitár</w:t>
            </w:r>
          </w:p>
        </w:tc>
        <w:tc>
          <w:tcPr>
            <w:tcW w:w="1701" w:type="dxa"/>
            <w:vMerge w:val="restart"/>
            <w:vAlign w:val="center"/>
          </w:tcPr>
          <w:p w14:paraId="6C93A641" w14:textId="77777777" w:rsidR="00E8496B" w:rsidRPr="00B333BE" w:rsidRDefault="00E8496B" w:rsidP="00B333BE">
            <w:pPr>
              <w:ind w:left="-108"/>
              <w:jc w:val="center"/>
            </w:pPr>
            <w:r w:rsidRPr="00B333BE">
              <w:t>566/2001 Z.z.</w:t>
            </w:r>
          </w:p>
        </w:tc>
      </w:tr>
      <w:tr w:rsidR="00E8496B" w:rsidRPr="009B2559" w14:paraId="580358C0" w14:textId="77777777" w:rsidTr="00B333BE">
        <w:tc>
          <w:tcPr>
            <w:tcW w:w="1560" w:type="dxa"/>
            <w:vMerge/>
            <w:shd w:val="clear" w:color="auto" w:fill="auto"/>
            <w:vAlign w:val="center"/>
          </w:tcPr>
          <w:p w14:paraId="693B193F" w14:textId="77777777" w:rsidR="00E8496B" w:rsidRPr="009B2559" w:rsidRDefault="00E8496B" w:rsidP="00E72283">
            <w:pPr>
              <w:ind w:left="-108"/>
              <w:jc w:val="center"/>
            </w:pPr>
          </w:p>
        </w:tc>
        <w:tc>
          <w:tcPr>
            <w:tcW w:w="1701" w:type="dxa"/>
            <w:shd w:val="clear" w:color="auto" w:fill="auto"/>
            <w:vAlign w:val="center"/>
          </w:tcPr>
          <w:p w14:paraId="1B44730F" w14:textId="77777777" w:rsidR="00E8496B" w:rsidRPr="009B2559" w:rsidRDefault="00E8496B" w:rsidP="00E72283">
            <w:pPr>
              <w:ind w:left="-108"/>
              <w:jc w:val="center"/>
            </w:pPr>
            <w:r w:rsidRPr="009B2559">
              <w:t>Zaknihované CP</w:t>
            </w:r>
          </w:p>
        </w:tc>
        <w:tc>
          <w:tcPr>
            <w:tcW w:w="2551" w:type="dxa"/>
            <w:shd w:val="clear" w:color="auto" w:fill="auto"/>
            <w:vAlign w:val="center"/>
          </w:tcPr>
          <w:p w14:paraId="2BFED2E1" w14:textId="77777777" w:rsidR="00E8496B" w:rsidRPr="009B2559" w:rsidRDefault="00E8496B" w:rsidP="00E72283">
            <w:pPr>
              <w:ind w:left="-108"/>
              <w:jc w:val="center"/>
            </w:pPr>
            <w:r w:rsidRPr="009B2559">
              <w:t>Register záložných práv pre CP evidované v registri emitenta</w:t>
            </w:r>
          </w:p>
        </w:tc>
        <w:tc>
          <w:tcPr>
            <w:tcW w:w="1843" w:type="dxa"/>
            <w:vMerge/>
            <w:shd w:val="clear" w:color="auto" w:fill="auto"/>
            <w:vAlign w:val="center"/>
          </w:tcPr>
          <w:p w14:paraId="69ECBFB4" w14:textId="77777777" w:rsidR="00E8496B" w:rsidRPr="009B2559" w:rsidRDefault="00E8496B" w:rsidP="00E72283">
            <w:pPr>
              <w:ind w:left="-108"/>
              <w:jc w:val="center"/>
            </w:pPr>
          </w:p>
        </w:tc>
        <w:tc>
          <w:tcPr>
            <w:tcW w:w="1701" w:type="dxa"/>
            <w:vMerge/>
            <w:vAlign w:val="center"/>
          </w:tcPr>
          <w:p w14:paraId="3A833E8C" w14:textId="77777777" w:rsidR="00E8496B" w:rsidRPr="00B333BE" w:rsidRDefault="00E8496B" w:rsidP="00B333BE">
            <w:pPr>
              <w:ind w:left="-108"/>
              <w:jc w:val="center"/>
            </w:pPr>
          </w:p>
        </w:tc>
      </w:tr>
      <w:tr w:rsidR="00E8496B" w:rsidRPr="009B2559" w14:paraId="40BEAF95" w14:textId="77777777" w:rsidTr="00B333BE">
        <w:tc>
          <w:tcPr>
            <w:tcW w:w="1560" w:type="dxa"/>
            <w:vMerge/>
            <w:shd w:val="clear" w:color="auto" w:fill="auto"/>
            <w:vAlign w:val="center"/>
          </w:tcPr>
          <w:p w14:paraId="13709A11" w14:textId="77777777" w:rsidR="00E8496B" w:rsidRPr="009B2559" w:rsidRDefault="00E8496B" w:rsidP="00E72283">
            <w:pPr>
              <w:ind w:left="-108"/>
              <w:jc w:val="center"/>
            </w:pPr>
          </w:p>
        </w:tc>
        <w:tc>
          <w:tcPr>
            <w:tcW w:w="1701" w:type="dxa"/>
            <w:shd w:val="clear" w:color="auto" w:fill="auto"/>
            <w:vAlign w:val="center"/>
          </w:tcPr>
          <w:p w14:paraId="61D32942" w14:textId="77777777" w:rsidR="00E8496B" w:rsidRPr="009B2559" w:rsidRDefault="00E8496B" w:rsidP="00E72283">
            <w:pPr>
              <w:ind w:left="-108"/>
              <w:jc w:val="center"/>
            </w:pPr>
            <w:r w:rsidRPr="009B2559">
              <w:t>Zaknihované podielové listy podielových fondov</w:t>
            </w:r>
          </w:p>
        </w:tc>
        <w:tc>
          <w:tcPr>
            <w:tcW w:w="2551" w:type="dxa"/>
            <w:shd w:val="clear" w:color="auto" w:fill="auto"/>
            <w:vAlign w:val="center"/>
          </w:tcPr>
          <w:p w14:paraId="7CE2B3D2" w14:textId="77777777" w:rsidR="00E8496B" w:rsidRPr="009B2559" w:rsidRDefault="00E8496B" w:rsidP="00E72283">
            <w:pPr>
              <w:ind w:left="-108"/>
              <w:jc w:val="center"/>
            </w:pPr>
            <w:r w:rsidRPr="009B2559">
              <w:t>Register záložných práv pre CP, ktorých register emitenta je evidovaný depozitárom podielového fondu</w:t>
            </w:r>
          </w:p>
        </w:tc>
        <w:tc>
          <w:tcPr>
            <w:tcW w:w="1843" w:type="dxa"/>
            <w:shd w:val="clear" w:color="auto" w:fill="auto"/>
            <w:vAlign w:val="center"/>
          </w:tcPr>
          <w:p w14:paraId="2019803E" w14:textId="77777777" w:rsidR="00E8496B" w:rsidRPr="009B2559" w:rsidRDefault="00E8496B" w:rsidP="00E72283">
            <w:pPr>
              <w:ind w:left="-108"/>
              <w:jc w:val="center"/>
            </w:pPr>
            <w:r w:rsidRPr="009B2559">
              <w:t>Depozitár podielového fondu, alebo správcovská spoločnosť</w:t>
            </w:r>
          </w:p>
        </w:tc>
        <w:tc>
          <w:tcPr>
            <w:tcW w:w="1701" w:type="dxa"/>
            <w:vMerge/>
            <w:vAlign w:val="center"/>
          </w:tcPr>
          <w:p w14:paraId="0D59953B" w14:textId="77777777" w:rsidR="00E8496B" w:rsidRPr="00B333BE" w:rsidRDefault="00E8496B" w:rsidP="00B333BE">
            <w:pPr>
              <w:ind w:left="-108"/>
              <w:jc w:val="center"/>
            </w:pPr>
          </w:p>
        </w:tc>
      </w:tr>
      <w:tr w:rsidR="00E8496B" w:rsidRPr="009B2559" w14:paraId="7BBD89F8" w14:textId="77777777" w:rsidTr="00B333BE">
        <w:tc>
          <w:tcPr>
            <w:tcW w:w="1560" w:type="dxa"/>
            <w:shd w:val="clear" w:color="auto" w:fill="auto"/>
            <w:vAlign w:val="center"/>
          </w:tcPr>
          <w:p w14:paraId="6E62B4FA" w14:textId="77777777" w:rsidR="00E8496B" w:rsidRPr="009B2559" w:rsidRDefault="00E8496B" w:rsidP="00E72283">
            <w:pPr>
              <w:ind w:left="-108"/>
              <w:jc w:val="center"/>
            </w:pPr>
            <w:r w:rsidRPr="009B2559">
              <w:t>Právo</w:t>
            </w:r>
          </w:p>
        </w:tc>
        <w:tc>
          <w:tcPr>
            <w:tcW w:w="1701" w:type="dxa"/>
            <w:shd w:val="clear" w:color="auto" w:fill="auto"/>
            <w:vAlign w:val="center"/>
          </w:tcPr>
          <w:p w14:paraId="5BC5D075" w14:textId="77777777" w:rsidR="00E8496B" w:rsidRPr="009B2559" w:rsidRDefault="00E8496B" w:rsidP="00E72283">
            <w:pPr>
              <w:ind w:left="-108"/>
              <w:jc w:val="center"/>
            </w:pPr>
            <w:r w:rsidRPr="009B2559">
              <w:t>pohľadávky</w:t>
            </w:r>
          </w:p>
        </w:tc>
        <w:tc>
          <w:tcPr>
            <w:tcW w:w="2551" w:type="dxa"/>
            <w:shd w:val="clear" w:color="auto" w:fill="auto"/>
            <w:vAlign w:val="center"/>
          </w:tcPr>
          <w:p w14:paraId="4EDAF93C" w14:textId="77777777"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14:paraId="41985FBE" w14:textId="77777777" w:rsidR="00E8496B" w:rsidRPr="009B2559" w:rsidRDefault="00E8496B" w:rsidP="00E72283">
            <w:pPr>
              <w:ind w:left="-108"/>
              <w:jc w:val="center"/>
            </w:pPr>
            <w:r w:rsidRPr="009B2559">
              <w:t>Notárska komora</w:t>
            </w:r>
          </w:p>
        </w:tc>
        <w:tc>
          <w:tcPr>
            <w:tcW w:w="1701" w:type="dxa"/>
            <w:vAlign w:val="center"/>
          </w:tcPr>
          <w:p w14:paraId="0D9DD9E9" w14:textId="77777777" w:rsidR="00E8496B" w:rsidRPr="00B333BE" w:rsidRDefault="00E8496B" w:rsidP="00B333BE">
            <w:pPr>
              <w:jc w:val="center"/>
            </w:pPr>
            <w:r w:rsidRPr="00B333BE">
              <w:t>323/1992 Zb.</w:t>
            </w:r>
          </w:p>
        </w:tc>
      </w:tr>
      <w:tr w:rsidR="00E8496B" w:rsidRPr="009B2559" w14:paraId="3394787A" w14:textId="77777777" w:rsidTr="00B333BE">
        <w:tc>
          <w:tcPr>
            <w:tcW w:w="1560" w:type="dxa"/>
            <w:vMerge w:val="restart"/>
            <w:shd w:val="clear" w:color="auto" w:fill="auto"/>
            <w:vAlign w:val="center"/>
          </w:tcPr>
          <w:p w14:paraId="3162F67E" w14:textId="77777777" w:rsidR="00E8496B" w:rsidRPr="009B2559" w:rsidRDefault="00E8496B" w:rsidP="00E72283">
            <w:pPr>
              <w:ind w:left="-108"/>
              <w:jc w:val="center"/>
            </w:pPr>
            <w:r w:rsidRPr="009B2559">
              <w:t>Iné majetkové</w:t>
            </w:r>
          </w:p>
          <w:p w14:paraId="3C96FBF1" w14:textId="77777777" w:rsidR="00E8496B" w:rsidRPr="009B2559" w:rsidRDefault="00E8496B" w:rsidP="00E72283">
            <w:pPr>
              <w:ind w:left="-108"/>
              <w:jc w:val="center"/>
            </w:pPr>
            <w:r w:rsidRPr="009B2559">
              <w:t>hodnoty</w:t>
            </w:r>
          </w:p>
        </w:tc>
        <w:tc>
          <w:tcPr>
            <w:tcW w:w="1701" w:type="dxa"/>
            <w:shd w:val="clear" w:color="auto" w:fill="auto"/>
            <w:vAlign w:val="center"/>
          </w:tcPr>
          <w:p w14:paraId="074C20EC" w14:textId="77777777" w:rsidR="00E8496B" w:rsidRPr="009B2559" w:rsidRDefault="00E8496B" w:rsidP="00E72283">
            <w:pPr>
              <w:ind w:left="-108"/>
              <w:jc w:val="center"/>
            </w:pPr>
            <w:r w:rsidRPr="009B2559">
              <w:t>Obchodné podiely</w:t>
            </w:r>
          </w:p>
        </w:tc>
        <w:tc>
          <w:tcPr>
            <w:tcW w:w="2551" w:type="dxa"/>
            <w:shd w:val="clear" w:color="auto" w:fill="auto"/>
            <w:vAlign w:val="center"/>
          </w:tcPr>
          <w:p w14:paraId="0E97C572" w14:textId="77777777" w:rsidR="00E8496B" w:rsidRPr="009B2559" w:rsidRDefault="00E8496B" w:rsidP="00E72283">
            <w:pPr>
              <w:ind w:left="-108"/>
              <w:jc w:val="center"/>
            </w:pPr>
            <w:r w:rsidRPr="009B2559">
              <w:t>Obchodný register</w:t>
            </w:r>
          </w:p>
        </w:tc>
        <w:tc>
          <w:tcPr>
            <w:tcW w:w="1843" w:type="dxa"/>
            <w:shd w:val="clear" w:color="auto" w:fill="auto"/>
            <w:vAlign w:val="center"/>
          </w:tcPr>
          <w:p w14:paraId="6F7E535E" w14:textId="77777777" w:rsidR="00E8496B" w:rsidRPr="009B2559" w:rsidRDefault="00E8496B" w:rsidP="00E72283">
            <w:pPr>
              <w:ind w:left="-108"/>
              <w:jc w:val="center"/>
            </w:pPr>
            <w:r w:rsidRPr="009B2559">
              <w:t>Okresný súd</w:t>
            </w:r>
          </w:p>
        </w:tc>
        <w:tc>
          <w:tcPr>
            <w:tcW w:w="1701" w:type="dxa"/>
            <w:vAlign w:val="center"/>
          </w:tcPr>
          <w:p w14:paraId="5C513CC0" w14:textId="77777777" w:rsidR="00E8496B" w:rsidRPr="00B333BE" w:rsidRDefault="00710973" w:rsidP="00B333BE">
            <w:pPr>
              <w:ind w:left="-108"/>
              <w:jc w:val="center"/>
            </w:pPr>
            <w:r w:rsidRPr="00B333BE">
              <w:t>513/1991 Zb. 530/2003 Z.z.</w:t>
            </w:r>
          </w:p>
        </w:tc>
      </w:tr>
      <w:tr w:rsidR="00E8496B" w:rsidRPr="009B2559" w14:paraId="3820548F" w14:textId="77777777" w:rsidTr="00B333BE">
        <w:tc>
          <w:tcPr>
            <w:tcW w:w="1560" w:type="dxa"/>
            <w:vMerge/>
            <w:shd w:val="clear" w:color="auto" w:fill="auto"/>
            <w:vAlign w:val="center"/>
          </w:tcPr>
          <w:p w14:paraId="61DEBB48" w14:textId="77777777" w:rsidR="00E8496B" w:rsidRPr="009B2559" w:rsidRDefault="00E8496B" w:rsidP="00E72283">
            <w:pPr>
              <w:ind w:left="-108"/>
              <w:jc w:val="center"/>
            </w:pPr>
          </w:p>
        </w:tc>
        <w:tc>
          <w:tcPr>
            <w:tcW w:w="1701" w:type="dxa"/>
            <w:shd w:val="clear" w:color="auto" w:fill="auto"/>
            <w:vAlign w:val="center"/>
          </w:tcPr>
          <w:p w14:paraId="38C3A6A1" w14:textId="77777777" w:rsidR="00E8496B" w:rsidRPr="009B2559" w:rsidRDefault="00710973" w:rsidP="00E72283">
            <w:pPr>
              <w:ind w:left="-108"/>
              <w:jc w:val="center"/>
            </w:pPr>
            <w:r>
              <w:t xml:space="preserve">Ochran. </w:t>
            </w:r>
            <w:r w:rsidR="00E8496B" w:rsidRPr="009B2559">
              <w:t>známky</w:t>
            </w:r>
          </w:p>
        </w:tc>
        <w:tc>
          <w:tcPr>
            <w:tcW w:w="2551" w:type="dxa"/>
            <w:shd w:val="clear" w:color="auto" w:fill="auto"/>
            <w:vAlign w:val="center"/>
          </w:tcPr>
          <w:p w14:paraId="44DC306D" w14:textId="77777777" w:rsidR="00E8496B" w:rsidRPr="009B2559" w:rsidRDefault="00E8496B" w:rsidP="00E72283">
            <w:pPr>
              <w:ind w:left="-108"/>
              <w:jc w:val="center"/>
            </w:pPr>
            <w:r w:rsidRPr="009B2559">
              <w:t>Register ochr. známok</w:t>
            </w:r>
          </w:p>
        </w:tc>
        <w:tc>
          <w:tcPr>
            <w:tcW w:w="1843" w:type="dxa"/>
            <w:vMerge w:val="restart"/>
            <w:shd w:val="clear" w:color="auto" w:fill="auto"/>
            <w:vAlign w:val="center"/>
          </w:tcPr>
          <w:p w14:paraId="4E3A9971" w14:textId="77777777" w:rsidR="00E8496B" w:rsidRPr="009B2559" w:rsidRDefault="00E8496B" w:rsidP="00E72283">
            <w:pPr>
              <w:ind w:left="-108"/>
              <w:jc w:val="center"/>
            </w:pPr>
            <w:r w:rsidRPr="009B2559">
              <w:t>Úrad priemyselného vlastníctva</w:t>
            </w:r>
          </w:p>
        </w:tc>
        <w:tc>
          <w:tcPr>
            <w:tcW w:w="1701" w:type="dxa"/>
            <w:vAlign w:val="center"/>
          </w:tcPr>
          <w:p w14:paraId="391D67B5" w14:textId="77777777" w:rsidR="00E8496B" w:rsidRPr="00B333BE" w:rsidRDefault="00710973" w:rsidP="00B333BE">
            <w:r w:rsidRPr="00B333BE">
              <w:t>506/2009 Z.z.</w:t>
            </w:r>
          </w:p>
        </w:tc>
      </w:tr>
      <w:tr w:rsidR="00E8496B" w:rsidRPr="009B2559" w14:paraId="7857BA08" w14:textId="77777777" w:rsidTr="00B333BE">
        <w:tc>
          <w:tcPr>
            <w:tcW w:w="1560" w:type="dxa"/>
            <w:vMerge/>
            <w:shd w:val="clear" w:color="auto" w:fill="auto"/>
            <w:vAlign w:val="center"/>
          </w:tcPr>
          <w:p w14:paraId="4B58C891" w14:textId="77777777" w:rsidR="00E8496B" w:rsidRPr="009B2559" w:rsidRDefault="00E8496B" w:rsidP="00E72283">
            <w:pPr>
              <w:ind w:left="-108"/>
              <w:jc w:val="center"/>
            </w:pPr>
          </w:p>
        </w:tc>
        <w:tc>
          <w:tcPr>
            <w:tcW w:w="1701" w:type="dxa"/>
            <w:shd w:val="clear" w:color="auto" w:fill="auto"/>
            <w:vAlign w:val="center"/>
          </w:tcPr>
          <w:p w14:paraId="28133B9E" w14:textId="77777777" w:rsidR="00E8496B" w:rsidRPr="009B2559" w:rsidRDefault="00E8496B" w:rsidP="00E72283">
            <w:pPr>
              <w:ind w:left="-108"/>
              <w:jc w:val="center"/>
            </w:pPr>
            <w:r w:rsidRPr="009B2559">
              <w:t>Patenty</w:t>
            </w:r>
          </w:p>
        </w:tc>
        <w:tc>
          <w:tcPr>
            <w:tcW w:w="2551" w:type="dxa"/>
            <w:shd w:val="clear" w:color="auto" w:fill="auto"/>
            <w:vAlign w:val="center"/>
          </w:tcPr>
          <w:p w14:paraId="04E2E72E" w14:textId="77777777" w:rsidR="00E8496B" w:rsidRPr="009B2559" w:rsidRDefault="00E8496B" w:rsidP="00E72283">
            <w:pPr>
              <w:ind w:left="-108"/>
              <w:jc w:val="center"/>
            </w:pPr>
            <w:r w:rsidRPr="009B2559">
              <w:t>Patentový register</w:t>
            </w:r>
          </w:p>
        </w:tc>
        <w:tc>
          <w:tcPr>
            <w:tcW w:w="1843" w:type="dxa"/>
            <w:vMerge/>
            <w:shd w:val="clear" w:color="auto" w:fill="auto"/>
            <w:vAlign w:val="center"/>
          </w:tcPr>
          <w:p w14:paraId="0FCB8DD4" w14:textId="77777777" w:rsidR="00E8496B" w:rsidRPr="009B2559" w:rsidRDefault="00E8496B" w:rsidP="00E72283">
            <w:pPr>
              <w:ind w:left="-108"/>
              <w:jc w:val="center"/>
            </w:pPr>
          </w:p>
        </w:tc>
        <w:tc>
          <w:tcPr>
            <w:tcW w:w="1701" w:type="dxa"/>
            <w:vAlign w:val="center"/>
          </w:tcPr>
          <w:p w14:paraId="0F0CC7C0" w14:textId="77777777" w:rsidR="00E8496B" w:rsidRPr="00B333BE" w:rsidRDefault="00710973" w:rsidP="00B333BE">
            <w:pPr>
              <w:ind w:left="-108"/>
              <w:jc w:val="center"/>
            </w:pPr>
            <w:r w:rsidRPr="00B333BE">
              <w:rPr>
                <w:rFonts w:eastAsiaTheme="minorHAnsi"/>
                <w:lang w:eastAsia="en-US"/>
              </w:rPr>
              <w:t>435/2001 Z.z.</w:t>
            </w:r>
          </w:p>
        </w:tc>
      </w:tr>
      <w:tr w:rsidR="00E8496B" w:rsidRPr="009B2559" w14:paraId="1034CB84" w14:textId="77777777" w:rsidTr="00B333BE">
        <w:tc>
          <w:tcPr>
            <w:tcW w:w="1560" w:type="dxa"/>
            <w:vMerge/>
            <w:shd w:val="clear" w:color="auto" w:fill="auto"/>
            <w:vAlign w:val="center"/>
          </w:tcPr>
          <w:p w14:paraId="5888C854" w14:textId="77777777" w:rsidR="00E8496B" w:rsidRPr="009B2559" w:rsidRDefault="00E8496B" w:rsidP="00E72283">
            <w:pPr>
              <w:ind w:left="-108"/>
              <w:jc w:val="center"/>
            </w:pPr>
          </w:p>
        </w:tc>
        <w:tc>
          <w:tcPr>
            <w:tcW w:w="1701" w:type="dxa"/>
            <w:shd w:val="clear" w:color="auto" w:fill="auto"/>
            <w:vAlign w:val="center"/>
          </w:tcPr>
          <w:p w14:paraId="127A2F70" w14:textId="77777777" w:rsidR="00E8496B" w:rsidRPr="009B2559" w:rsidRDefault="00E8496B" w:rsidP="00E72283">
            <w:pPr>
              <w:ind w:left="-108"/>
              <w:jc w:val="center"/>
            </w:pPr>
            <w:r w:rsidRPr="009B2559">
              <w:t>Úžitkové vzory</w:t>
            </w:r>
          </w:p>
        </w:tc>
        <w:tc>
          <w:tcPr>
            <w:tcW w:w="2551" w:type="dxa"/>
            <w:shd w:val="clear" w:color="auto" w:fill="auto"/>
            <w:vAlign w:val="center"/>
          </w:tcPr>
          <w:p w14:paraId="747A84E5" w14:textId="77777777" w:rsidR="00E8496B" w:rsidRPr="009B2559" w:rsidRDefault="00E8496B" w:rsidP="00E72283">
            <w:pPr>
              <w:ind w:left="-108"/>
              <w:jc w:val="center"/>
            </w:pPr>
            <w:r w:rsidRPr="009B2559">
              <w:t>Register úžit. vzorov</w:t>
            </w:r>
          </w:p>
        </w:tc>
        <w:tc>
          <w:tcPr>
            <w:tcW w:w="1843" w:type="dxa"/>
            <w:vMerge/>
            <w:shd w:val="clear" w:color="auto" w:fill="auto"/>
            <w:vAlign w:val="center"/>
          </w:tcPr>
          <w:p w14:paraId="1B4941A6" w14:textId="77777777" w:rsidR="00E8496B" w:rsidRPr="009B2559" w:rsidRDefault="00E8496B" w:rsidP="00E72283">
            <w:pPr>
              <w:ind w:left="-108"/>
              <w:jc w:val="center"/>
            </w:pPr>
          </w:p>
        </w:tc>
        <w:tc>
          <w:tcPr>
            <w:tcW w:w="1701" w:type="dxa"/>
            <w:vAlign w:val="center"/>
          </w:tcPr>
          <w:p w14:paraId="64684BE7" w14:textId="77777777" w:rsidR="00E8496B" w:rsidRPr="00B333BE" w:rsidRDefault="00710973" w:rsidP="00B333BE">
            <w:pPr>
              <w:ind w:left="-108"/>
              <w:jc w:val="center"/>
            </w:pPr>
            <w:r w:rsidRPr="00B333BE">
              <w:rPr>
                <w:rFonts w:eastAsiaTheme="minorHAnsi"/>
                <w:lang w:eastAsia="en-US"/>
              </w:rPr>
              <w:t>517/2007 Z.z.</w:t>
            </w:r>
          </w:p>
        </w:tc>
      </w:tr>
      <w:tr w:rsidR="00E8496B" w:rsidRPr="009B2559" w14:paraId="3BFAD5DE" w14:textId="77777777" w:rsidTr="00B333BE">
        <w:tc>
          <w:tcPr>
            <w:tcW w:w="1560" w:type="dxa"/>
            <w:vMerge/>
            <w:shd w:val="clear" w:color="auto" w:fill="auto"/>
            <w:vAlign w:val="center"/>
          </w:tcPr>
          <w:p w14:paraId="54703E53" w14:textId="77777777" w:rsidR="00E8496B" w:rsidRPr="009B2559" w:rsidRDefault="00E8496B" w:rsidP="00E72283">
            <w:pPr>
              <w:ind w:left="-108"/>
              <w:jc w:val="center"/>
            </w:pPr>
          </w:p>
        </w:tc>
        <w:tc>
          <w:tcPr>
            <w:tcW w:w="1701" w:type="dxa"/>
            <w:shd w:val="clear" w:color="auto" w:fill="auto"/>
            <w:vAlign w:val="center"/>
          </w:tcPr>
          <w:p w14:paraId="7113D8E8" w14:textId="77777777" w:rsidR="00E8496B" w:rsidRPr="009B2559" w:rsidRDefault="00E8496B" w:rsidP="00E72283">
            <w:pPr>
              <w:ind w:left="-108"/>
              <w:jc w:val="center"/>
            </w:pPr>
            <w:r w:rsidRPr="009B2559">
              <w:t>Dizajny</w:t>
            </w:r>
          </w:p>
        </w:tc>
        <w:tc>
          <w:tcPr>
            <w:tcW w:w="2551" w:type="dxa"/>
            <w:shd w:val="clear" w:color="auto" w:fill="auto"/>
            <w:vAlign w:val="center"/>
          </w:tcPr>
          <w:p w14:paraId="2175258F" w14:textId="77777777" w:rsidR="00E8496B" w:rsidRPr="009B2559" w:rsidRDefault="00E8496B" w:rsidP="00E72283">
            <w:pPr>
              <w:ind w:left="-108"/>
              <w:jc w:val="center"/>
            </w:pPr>
            <w:r w:rsidRPr="009B2559">
              <w:t>Register dizajnov</w:t>
            </w:r>
          </w:p>
        </w:tc>
        <w:tc>
          <w:tcPr>
            <w:tcW w:w="1843" w:type="dxa"/>
            <w:vMerge/>
            <w:shd w:val="clear" w:color="auto" w:fill="auto"/>
            <w:vAlign w:val="center"/>
          </w:tcPr>
          <w:p w14:paraId="262E9A5F" w14:textId="77777777" w:rsidR="00E8496B" w:rsidRPr="009B2559" w:rsidRDefault="00E8496B" w:rsidP="00E72283">
            <w:pPr>
              <w:ind w:left="-108"/>
              <w:jc w:val="center"/>
            </w:pPr>
          </w:p>
        </w:tc>
        <w:tc>
          <w:tcPr>
            <w:tcW w:w="1701" w:type="dxa"/>
            <w:vAlign w:val="center"/>
          </w:tcPr>
          <w:p w14:paraId="64E4E38F" w14:textId="77777777" w:rsidR="00E8496B" w:rsidRPr="00B333BE" w:rsidRDefault="00710973" w:rsidP="00B333BE">
            <w:pPr>
              <w:ind w:left="-108"/>
              <w:jc w:val="center"/>
            </w:pPr>
            <w:r w:rsidRPr="00B333BE">
              <w:rPr>
                <w:rFonts w:eastAsiaTheme="minorHAnsi"/>
                <w:lang w:eastAsia="en-US"/>
              </w:rPr>
              <w:t>444/2002 Z.z.</w:t>
            </w:r>
          </w:p>
        </w:tc>
      </w:tr>
      <w:tr w:rsidR="00E8496B" w:rsidRPr="009B2559" w14:paraId="6E3CF98B" w14:textId="77777777" w:rsidTr="00B333BE">
        <w:tc>
          <w:tcPr>
            <w:tcW w:w="1560" w:type="dxa"/>
            <w:vMerge/>
            <w:shd w:val="clear" w:color="auto" w:fill="auto"/>
            <w:vAlign w:val="center"/>
          </w:tcPr>
          <w:p w14:paraId="20EB7539" w14:textId="77777777" w:rsidR="00E8496B" w:rsidRPr="009B2559" w:rsidRDefault="00E8496B" w:rsidP="00E72283">
            <w:pPr>
              <w:ind w:left="-108"/>
              <w:jc w:val="center"/>
            </w:pPr>
          </w:p>
        </w:tc>
        <w:tc>
          <w:tcPr>
            <w:tcW w:w="1701" w:type="dxa"/>
            <w:shd w:val="clear" w:color="auto" w:fill="auto"/>
            <w:vAlign w:val="center"/>
          </w:tcPr>
          <w:p w14:paraId="03FCE1CE" w14:textId="77777777" w:rsidR="00E8496B" w:rsidRPr="009B2559" w:rsidRDefault="00710973" w:rsidP="00E72283">
            <w:pPr>
              <w:ind w:left="-108"/>
              <w:jc w:val="center"/>
            </w:pPr>
            <w:r>
              <w:t>Topografie polov.</w:t>
            </w:r>
            <w:r w:rsidR="00E8496B" w:rsidRPr="009B2559">
              <w:t xml:space="preserve"> výrobkov</w:t>
            </w:r>
          </w:p>
        </w:tc>
        <w:tc>
          <w:tcPr>
            <w:tcW w:w="2551" w:type="dxa"/>
            <w:shd w:val="clear" w:color="auto" w:fill="auto"/>
            <w:vAlign w:val="center"/>
          </w:tcPr>
          <w:p w14:paraId="176F4400" w14:textId="77777777" w:rsidR="00E8496B" w:rsidRPr="009B2559" w:rsidRDefault="00E8496B" w:rsidP="00E72283">
            <w:pPr>
              <w:ind w:left="-108"/>
              <w:jc w:val="center"/>
            </w:pPr>
            <w:r w:rsidRPr="009B2559">
              <w:t>Register topografií</w:t>
            </w:r>
          </w:p>
        </w:tc>
        <w:tc>
          <w:tcPr>
            <w:tcW w:w="1843" w:type="dxa"/>
            <w:vMerge/>
            <w:shd w:val="clear" w:color="auto" w:fill="auto"/>
            <w:vAlign w:val="center"/>
          </w:tcPr>
          <w:p w14:paraId="22907544" w14:textId="77777777" w:rsidR="00E8496B" w:rsidRPr="009B2559" w:rsidRDefault="00E8496B" w:rsidP="00E72283">
            <w:pPr>
              <w:ind w:left="-108"/>
              <w:jc w:val="center"/>
            </w:pPr>
          </w:p>
        </w:tc>
        <w:tc>
          <w:tcPr>
            <w:tcW w:w="1701" w:type="dxa"/>
            <w:vAlign w:val="center"/>
          </w:tcPr>
          <w:p w14:paraId="1AEF6D33" w14:textId="77777777" w:rsidR="00E8496B" w:rsidRPr="00B333BE" w:rsidRDefault="00B333BE" w:rsidP="00B333BE">
            <w:pPr>
              <w:ind w:left="-108"/>
              <w:jc w:val="center"/>
            </w:pPr>
            <w:r w:rsidRPr="00B333BE">
              <w:t>146/2000 Z.z.</w:t>
            </w:r>
          </w:p>
        </w:tc>
      </w:tr>
      <w:tr w:rsidR="00B333BE" w:rsidRPr="009B2559" w14:paraId="4459F2F4" w14:textId="77777777" w:rsidTr="00B333BE">
        <w:tc>
          <w:tcPr>
            <w:tcW w:w="1560" w:type="dxa"/>
            <w:vMerge/>
            <w:shd w:val="clear" w:color="auto" w:fill="auto"/>
            <w:vAlign w:val="center"/>
          </w:tcPr>
          <w:p w14:paraId="343E364B" w14:textId="77777777" w:rsidR="00B333BE" w:rsidRPr="009B2559" w:rsidRDefault="00B333BE" w:rsidP="00E72283">
            <w:pPr>
              <w:ind w:left="-108"/>
              <w:jc w:val="center"/>
            </w:pPr>
          </w:p>
        </w:tc>
        <w:tc>
          <w:tcPr>
            <w:tcW w:w="1701" w:type="dxa"/>
            <w:shd w:val="clear" w:color="auto" w:fill="auto"/>
            <w:vAlign w:val="center"/>
          </w:tcPr>
          <w:p w14:paraId="51B5AB32" w14:textId="77777777" w:rsidR="00B333BE" w:rsidRPr="009B2559" w:rsidRDefault="00B333BE" w:rsidP="00E72283">
            <w:pPr>
              <w:ind w:left="-108"/>
              <w:jc w:val="center"/>
            </w:pPr>
            <w:r w:rsidRPr="009B2559">
              <w:t>Goodwill</w:t>
            </w:r>
          </w:p>
        </w:tc>
        <w:tc>
          <w:tcPr>
            <w:tcW w:w="2551" w:type="dxa"/>
            <w:vMerge w:val="restart"/>
            <w:shd w:val="clear" w:color="auto" w:fill="auto"/>
            <w:vAlign w:val="center"/>
          </w:tcPr>
          <w:p w14:paraId="41756FBC" w14:textId="77777777" w:rsidR="00B333BE" w:rsidRPr="009B2559" w:rsidRDefault="00B333BE" w:rsidP="00E72283">
            <w:pPr>
              <w:ind w:left="-108"/>
              <w:jc w:val="center"/>
            </w:pPr>
            <w:r w:rsidRPr="009B2559">
              <w:t>Notársky centrálny register záložných práv</w:t>
            </w:r>
          </w:p>
        </w:tc>
        <w:tc>
          <w:tcPr>
            <w:tcW w:w="1843" w:type="dxa"/>
            <w:vMerge w:val="restart"/>
            <w:shd w:val="clear" w:color="auto" w:fill="auto"/>
            <w:vAlign w:val="center"/>
          </w:tcPr>
          <w:p w14:paraId="514C5F94" w14:textId="77777777" w:rsidR="00B333BE" w:rsidRPr="009B2559" w:rsidRDefault="00B333BE" w:rsidP="00E72283">
            <w:pPr>
              <w:ind w:left="-108"/>
              <w:jc w:val="center"/>
            </w:pPr>
            <w:r w:rsidRPr="009B2559">
              <w:t>Notárska komora</w:t>
            </w:r>
          </w:p>
        </w:tc>
        <w:tc>
          <w:tcPr>
            <w:tcW w:w="1701" w:type="dxa"/>
            <w:vMerge w:val="restart"/>
            <w:vAlign w:val="center"/>
          </w:tcPr>
          <w:p w14:paraId="79FB9A43" w14:textId="77777777" w:rsidR="00B333BE" w:rsidRPr="00B333BE" w:rsidRDefault="00B333BE" w:rsidP="00B333BE">
            <w:pPr>
              <w:ind w:left="-108"/>
              <w:jc w:val="center"/>
            </w:pPr>
            <w:r w:rsidRPr="00B333BE">
              <w:t>323/1992 Zb.</w:t>
            </w:r>
          </w:p>
        </w:tc>
      </w:tr>
      <w:tr w:rsidR="00B333BE" w:rsidRPr="009B2559" w14:paraId="1A541AB8" w14:textId="77777777" w:rsidTr="00B333BE">
        <w:tc>
          <w:tcPr>
            <w:tcW w:w="1560" w:type="dxa"/>
            <w:vMerge/>
            <w:shd w:val="clear" w:color="auto" w:fill="auto"/>
            <w:vAlign w:val="center"/>
          </w:tcPr>
          <w:p w14:paraId="49CA42CC" w14:textId="77777777" w:rsidR="00B333BE" w:rsidRPr="009B2559" w:rsidRDefault="00B333BE" w:rsidP="00E72283">
            <w:pPr>
              <w:ind w:left="-108"/>
              <w:jc w:val="center"/>
            </w:pPr>
          </w:p>
        </w:tc>
        <w:tc>
          <w:tcPr>
            <w:tcW w:w="1701" w:type="dxa"/>
            <w:shd w:val="clear" w:color="auto" w:fill="auto"/>
            <w:vAlign w:val="center"/>
          </w:tcPr>
          <w:p w14:paraId="6F7162E0" w14:textId="77777777" w:rsidR="00B333BE" w:rsidRPr="009B2559" w:rsidRDefault="00B333BE" w:rsidP="00E72283">
            <w:pPr>
              <w:ind w:left="-108"/>
              <w:jc w:val="center"/>
            </w:pPr>
            <w:r w:rsidRPr="009B2559">
              <w:t>Podnik, časť podnik</w:t>
            </w:r>
          </w:p>
        </w:tc>
        <w:tc>
          <w:tcPr>
            <w:tcW w:w="2551" w:type="dxa"/>
            <w:vMerge/>
            <w:shd w:val="clear" w:color="auto" w:fill="auto"/>
            <w:vAlign w:val="center"/>
          </w:tcPr>
          <w:p w14:paraId="6BEB1240" w14:textId="77777777" w:rsidR="00B333BE" w:rsidRPr="009B2559" w:rsidRDefault="00B333BE" w:rsidP="00E72283">
            <w:pPr>
              <w:ind w:left="-108"/>
              <w:jc w:val="center"/>
            </w:pPr>
          </w:p>
        </w:tc>
        <w:tc>
          <w:tcPr>
            <w:tcW w:w="1843" w:type="dxa"/>
            <w:vMerge/>
            <w:shd w:val="clear" w:color="auto" w:fill="auto"/>
            <w:vAlign w:val="center"/>
          </w:tcPr>
          <w:p w14:paraId="34280A3A" w14:textId="77777777" w:rsidR="00B333BE" w:rsidRPr="009B2559" w:rsidRDefault="00B333BE" w:rsidP="00E72283">
            <w:pPr>
              <w:ind w:left="-108"/>
              <w:jc w:val="center"/>
            </w:pPr>
          </w:p>
        </w:tc>
        <w:tc>
          <w:tcPr>
            <w:tcW w:w="1701" w:type="dxa"/>
            <w:vMerge/>
            <w:vAlign w:val="center"/>
          </w:tcPr>
          <w:p w14:paraId="7F1D18FA" w14:textId="77777777" w:rsidR="00B333BE" w:rsidRPr="00B333BE" w:rsidRDefault="00B333BE" w:rsidP="00B333BE">
            <w:pPr>
              <w:ind w:left="-108"/>
              <w:jc w:val="center"/>
            </w:pPr>
          </w:p>
        </w:tc>
      </w:tr>
      <w:tr w:rsidR="00E8496B" w:rsidRPr="009B2559" w14:paraId="00C5B49D" w14:textId="77777777" w:rsidTr="00B333BE">
        <w:trPr>
          <w:trHeight w:val="562"/>
        </w:trPr>
        <w:tc>
          <w:tcPr>
            <w:tcW w:w="1560" w:type="dxa"/>
            <w:shd w:val="clear" w:color="auto" w:fill="auto"/>
            <w:vAlign w:val="center"/>
          </w:tcPr>
          <w:p w14:paraId="2791CDE7" w14:textId="77777777" w:rsidR="00E8496B" w:rsidRPr="009B2559" w:rsidRDefault="00E8496B" w:rsidP="00E72283">
            <w:pPr>
              <w:ind w:left="-108"/>
              <w:jc w:val="center"/>
            </w:pPr>
            <w:r w:rsidRPr="009B2559">
              <w:t>Súbor vecí a</w:t>
            </w:r>
          </w:p>
          <w:p w14:paraId="1F94CE38" w14:textId="77777777" w:rsidR="00E8496B" w:rsidRPr="009B2559" w:rsidRDefault="00E8496B" w:rsidP="00E72283">
            <w:pPr>
              <w:ind w:left="-108"/>
              <w:jc w:val="center"/>
            </w:pPr>
            <w:r w:rsidRPr="009B2559">
              <w:t>hromadná vec</w:t>
            </w:r>
          </w:p>
        </w:tc>
        <w:tc>
          <w:tcPr>
            <w:tcW w:w="1701" w:type="dxa"/>
            <w:shd w:val="clear" w:color="auto" w:fill="auto"/>
            <w:vAlign w:val="center"/>
          </w:tcPr>
          <w:p w14:paraId="2AB7EFC5" w14:textId="77777777" w:rsidR="00E8496B" w:rsidRPr="009B2559" w:rsidRDefault="00E8496B" w:rsidP="00E72283">
            <w:pPr>
              <w:ind w:left="-108"/>
              <w:jc w:val="center"/>
            </w:pPr>
            <w:r w:rsidRPr="009B2559">
              <w:t>-</w:t>
            </w:r>
          </w:p>
        </w:tc>
        <w:tc>
          <w:tcPr>
            <w:tcW w:w="2551" w:type="dxa"/>
            <w:shd w:val="clear" w:color="auto" w:fill="auto"/>
            <w:vAlign w:val="center"/>
          </w:tcPr>
          <w:p w14:paraId="6D761F99" w14:textId="77777777" w:rsidR="00E8496B" w:rsidRPr="009B2559" w:rsidRDefault="00E8496B" w:rsidP="00E72283">
            <w:pPr>
              <w:ind w:left="-108"/>
              <w:jc w:val="center"/>
            </w:pPr>
            <w:r w:rsidRPr="009B2559">
              <w:t>Notársky centrálny register záložných práv</w:t>
            </w:r>
          </w:p>
        </w:tc>
        <w:tc>
          <w:tcPr>
            <w:tcW w:w="1843" w:type="dxa"/>
            <w:shd w:val="clear" w:color="auto" w:fill="auto"/>
            <w:vAlign w:val="center"/>
          </w:tcPr>
          <w:p w14:paraId="67A711E9" w14:textId="77777777" w:rsidR="00E8496B" w:rsidRPr="009B2559" w:rsidRDefault="00E8496B" w:rsidP="00E72283">
            <w:pPr>
              <w:ind w:left="-108"/>
              <w:jc w:val="center"/>
            </w:pPr>
            <w:r w:rsidRPr="009B2559">
              <w:t>Notárska komora</w:t>
            </w:r>
          </w:p>
        </w:tc>
        <w:tc>
          <w:tcPr>
            <w:tcW w:w="1701" w:type="dxa"/>
            <w:vAlign w:val="center"/>
          </w:tcPr>
          <w:p w14:paraId="0F67160D" w14:textId="77777777" w:rsidR="00E8496B" w:rsidRPr="00B333BE" w:rsidRDefault="00B333BE" w:rsidP="00B333BE">
            <w:pPr>
              <w:ind w:left="-108"/>
              <w:jc w:val="center"/>
            </w:pPr>
            <w:r w:rsidRPr="00B333BE">
              <w:t>323/1992 Zb.</w:t>
            </w:r>
          </w:p>
        </w:tc>
      </w:tr>
    </w:tbl>
    <w:p w14:paraId="3BAE8DE1" w14:textId="77777777" w:rsidR="00261D27" w:rsidRPr="009B2559" w:rsidRDefault="00C74C50" w:rsidP="00C74C50">
      <w:pPr>
        <w:pStyle w:val="Odsekzoznamu"/>
        <w:numPr>
          <w:ilvl w:val="0"/>
          <w:numId w:val="63"/>
        </w:numPr>
        <w:spacing w:before="120" w:after="120"/>
        <w:ind w:left="425" w:hanging="425"/>
        <w:contextualSpacing w:val="0"/>
        <w:jc w:val="both"/>
      </w:pPr>
      <w:r>
        <w:t>Na vznik záložného práva na</w:t>
      </w:r>
      <w:r w:rsidR="00261D27" w:rsidRPr="009B2559">
        <w:t xml:space="preserve"> podnik (alebo jeho časť), práva k súboru vecí, práv alebo iných majetkových hodnôt sa okrem registrácie v centrálnom registri záložných práv (pre vznik záložného práva ako celku) vyžaduje aj registrácia v osobitných registroch (pre vznik k jednotlivým súčastiam zálohu, pre ktoré to </w:t>
      </w:r>
      <w:r w:rsidR="003929DD">
        <w:t>príslušný</w:t>
      </w:r>
      <w:r w:rsidR="00261D27" w:rsidRPr="009B2559">
        <w:t xml:space="preserve"> zákon ustanovuje – tak ako je uvedené v prehľade evidencií záložného práva k niektorým veciam, právam, iným majetkovým hodnotám, k bytu a nebytovým priestorom).</w:t>
      </w:r>
    </w:p>
    <w:p w14:paraId="3285B5F9" w14:textId="77777777" w:rsidR="00261D27" w:rsidRPr="009B2559" w:rsidRDefault="00261D27" w:rsidP="00C74C50">
      <w:pPr>
        <w:pStyle w:val="Odsekzoznamu"/>
        <w:numPr>
          <w:ilvl w:val="0"/>
          <w:numId w:val="63"/>
        </w:numPr>
        <w:spacing w:before="120" w:after="120"/>
        <w:ind w:left="425" w:hanging="425"/>
        <w:contextualSpacing w:val="0"/>
        <w:jc w:val="both"/>
      </w:pPr>
      <w:r w:rsidRPr="009B2559">
        <w:t>Náklady súvisiace so vznikom záložného práva predstavujú predovšetkým príslušné poplatky (napr. správny poplatok za návrh na vklad záložného práva do katastra nehnuteľností). Časový aspekt vzniku záložného práva súvisí predovšetkým s lehotou, v rámci ktorej je príslušný orgán povinný registráciu vykonať.</w:t>
      </w:r>
    </w:p>
    <w:p w14:paraId="4EA2F077" w14:textId="77777777" w:rsidR="00261D27" w:rsidRPr="009B2559" w:rsidRDefault="00C74C50" w:rsidP="00C74C50">
      <w:pPr>
        <w:pStyle w:val="MPCKO3"/>
      </w:pPr>
      <w:bookmarkStart w:id="173" w:name="_Toc513644656"/>
      <w:bookmarkStart w:id="174" w:name="_Toc497228004"/>
      <w:r>
        <w:t>2</w:t>
      </w:r>
      <w:r w:rsidR="00261D27" w:rsidRPr="009B2559">
        <w:t>.1.</w:t>
      </w:r>
      <w:r w:rsidR="00B151F4">
        <w:t>7</w:t>
      </w:r>
      <w:r w:rsidR="00261D27" w:rsidRPr="009B2559">
        <w:t xml:space="preserve"> Postup pri výkone  záložného práva</w:t>
      </w:r>
      <w:bookmarkEnd w:id="173"/>
      <w:bookmarkEnd w:id="174"/>
    </w:p>
    <w:p w14:paraId="5BEFEB5B" w14:textId="77777777" w:rsidR="00261D27" w:rsidRPr="009B2559" w:rsidRDefault="00261D27" w:rsidP="00C74C50">
      <w:pPr>
        <w:pStyle w:val="Odsekzoznamu"/>
        <w:numPr>
          <w:ilvl w:val="0"/>
          <w:numId w:val="65"/>
        </w:numPr>
        <w:spacing w:before="120" w:after="120"/>
        <w:ind w:left="426" w:hanging="426"/>
        <w:contextualSpacing w:val="0"/>
        <w:jc w:val="both"/>
      </w:pPr>
      <w:r w:rsidRPr="009B2559">
        <w:t xml:space="preserve">Postup pri výkone záložného práva závisí od dohodnutého spôsobu  výkonu záložného práva v záložnej zmluve.  </w:t>
      </w:r>
    </w:p>
    <w:p w14:paraId="1E24F201" w14:textId="77777777" w:rsidR="00261D27" w:rsidRPr="009B2559" w:rsidRDefault="00261D27" w:rsidP="00C74C50">
      <w:pPr>
        <w:pStyle w:val="Odsekzoznamu"/>
        <w:numPr>
          <w:ilvl w:val="0"/>
          <w:numId w:val="65"/>
        </w:numPr>
        <w:spacing w:before="120" w:after="120"/>
        <w:ind w:left="426" w:hanging="426"/>
        <w:contextualSpacing w:val="0"/>
        <w:jc w:val="both"/>
      </w:pPr>
      <w:r w:rsidRPr="009B2559">
        <w:t>Výkon záložného práva možno v zmysle ustanovenie § 151j ods. 1 ObčZ uskutočniť nasledovnými spôsobmi:</w:t>
      </w:r>
    </w:p>
    <w:p w14:paraId="0A64D214" w14:textId="77777777" w:rsidR="00261D27" w:rsidRPr="009B2559" w:rsidRDefault="00261D27" w:rsidP="00C74C50">
      <w:pPr>
        <w:pStyle w:val="Odsekzoznamu"/>
        <w:numPr>
          <w:ilvl w:val="0"/>
          <w:numId w:val="66"/>
        </w:numPr>
        <w:spacing w:before="120" w:after="120"/>
        <w:ind w:left="851" w:hanging="425"/>
        <w:contextualSpacing w:val="0"/>
        <w:jc w:val="both"/>
      </w:pPr>
      <w:r w:rsidRPr="009B2559">
        <w:t>spôsobom určeným v záložnej zmluve</w:t>
      </w:r>
      <w:r w:rsidR="0089152F">
        <w:t>,</w:t>
      </w:r>
    </w:p>
    <w:p w14:paraId="58DC0834" w14:textId="77777777" w:rsidR="00261D27" w:rsidRPr="009B2559" w:rsidRDefault="00261D27" w:rsidP="00C74C50">
      <w:pPr>
        <w:pStyle w:val="Odsekzoznamu"/>
        <w:numPr>
          <w:ilvl w:val="0"/>
          <w:numId w:val="66"/>
        </w:numPr>
        <w:spacing w:before="120" w:after="120"/>
        <w:ind w:left="851" w:hanging="425"/>
        <w:contextualSpacing w:val="0"/>
        <w:jc w:val="both"/>
      </w:pPr>
      <w:r w:rsidRPr="009B2559">
        <w:t>predajom zálohu na dražbe podľa zákona č.  527/2002 Z.z. o dobrovoľných dražbách a o doplnení zákona Slovenskej národnej rady č. 323/1992 Zb. o notároch a notárskej činnosti (Notársky poriadok) v znení neskorších predpisov (Zákon o dobrovoľných dražbách)</w:t>
      </w:r>
      <w:r w:rsidR="0089152F">
        <w:t>,</w:t>
      </w:r>
    </w:p>
    <w:p w14:paraId="0C33A2E9" w14:textId="77777777" w:rsidR="00261D27" w:rsidRPr="009B2559" w:rsidRDefault="00261D27" w:rsidP="00C74C50">
      <w:pPr>
        <w:pStyle w:val="Odsekzoznamu"/>
        <w:numPr>
          <w:ilvl w:val="0"/>
          <w:numId w:val="66"/>
        </w:numPr>
        <w:spacing w:before="120" w:after="120"/>
        <w:ind w:left="851" w:hanging="425"/>
        <w:contextualSpacing w:val="0"/>
        <w:jc w:val="both"/>
      </w:pPr>
      <w:r w:rsidRPr="009B2559">
        <w:lastRenderedPageBreak/>
        <w:t>domáhať sa uspokojenia predajom zálohu v rámci výkonu rozhodnutia podľa osobitných zákonov (napr. zákon č. 233/1995 Z.z. o súdnych exekútoroch a exekučnej činnosti (Exekučný poriadok) a o zmene a doplnení ďalších zákonov v znení neskorších predpisov).</w:t>
      </w:r>
    </w:p>
    <w:p w14:paraId="33FD8D53" w14:textId="77777777" w:rsidR="006F1907" w:rsidRDefault="006F1907" w:rsidP="006F1907">
      <w:pPr>
        <w:pStyle w:val="Odsekzoznamu"/>
        <w:numPr>
          <w:ilvl w:val="0"/>
          <w:numId w:val="65"/>
        </w:numPr>
        <w:spacing w:before="120" w:after="120"/>
        <w:ind w:left="426" w:hanging="426"/>
        <w:contextualSpacing w:val="0"/>
        <w:jc w:val="both"/>
      </w:pPr>
      <w:r w:rsidRPr="006F1907">
        <w:t xml:space="preserve">Pred začatím postupu podľa čl. 2.1.7 ods. 2 písm. c) má oprávnený subjekt povinnosť zabezpečiť si </w:t>
      </w:r>
      <w:r>
        <w:t xml:space="preserve">právoplatný a vykonateľný exekučný titul </w:t>
      </w:r>
      <w:r w:rsidR="00261D27" w:rsidRPr="009B2559">
        <w:t>(exeku</w:t>
      </w:r>
      <w:r>
        <w:t>čným titulom je aj právoplatné</w:t>
      </w:r>
      <w:r w:rsidR="00261D27" w:rsidRPr="009B2559">
        <w:t xml:space="preserve"> </w:t>
      </w:r>
      <w:r w:rsidR="00637A9E">
        <w:t xml:space="preserve">a vykonateľné </w:t>
      </w:r>
      <w:r w:rsidR="00261D27" w:rsidRPr="009B2559">
        <w:t xml:space="preserve">rozhodnutie poskytovateľa vydané podľa § 41 </w:t>
      </w:r>
      <w:r>
        <w:t>zákon</w:t>
      </w:r>
      <w:r w:rsidR="00C917EE">
        <w:t>a</w:t>
      </w:r>
      <w:r w:rsidR="0089152F">
        <w:t xml:space="preserve"> </w:t>
      </w:r>
      <w:r w:rsidR="00C917EE">
        <w:t>o príspevku z EŠIF</w:t>
      </w:r>
      <w:r w:rsidR="00C917EE" w:rsidRPr="009B2559">
        <w:t xml:space="preserve"> </w:t>
      </w:r>
      <w:r w:rsidR="00261D27" w:rsidRPr="009B2559">
        <w:t xml:space="preserve">alebo pohľadávka štátu z právoplatného </w:t>
      </w:r>
      <w:r w:rsidR="00637A9E">
        <w:t xml:space="preserve">a vykonateľného </w:t>
      </w:r>
      <w:r w:rsidR="00261D27" w:rsidRPr="009B2559">
        <w:t>rozhodnutia príslušného orgánu vydávajúceho rozhodnutie o</w:t>
      </w:r>
      <w:r>
        <w:t xml:space="preserve"> porušení finančnej disciplíny). Nevýhodami daného postupu sú najmä: </w:t>
      </w:r>
      <w:r w:rsidRPr="006F1907">
        <w:t>časová náročnosť a nízka miera vykonateľnosti práva v podmienkach SR</w:t>
      </w:r>
      <w:r w:rsidR="00637A9E">
        <w:t>.</w:t>
      </w:r>
    </w:p>
    <w:p w14:paraId="21238A56" w14:textId="77777777" w:rsidR="00261D27" w:rsidRPr="009B2559" w:rsidRDefault="00261D27" w:rsidP="00C74C50">
      <w:pPr>
        <w:pStyle w:val="Odsekzoznamu"/>
        <w:numPr>
          <w:ilvl w:val="0"/>
          <w:numId w:val="65"/>
        </w:numPr>
        <w:spacing w:before="120" w:after="120"/>
        <w:ind w:left="426" w:hanging="426"/>
        <w:contextualSpacing w:val="0"/>
        <w:jc w:val="both"/>
      </w:pPr>
      <w:r w:rsidRPr="009B2559">
        <w:t>Nevýhodou prvého z vyššie uvádzaných spôsobov výkonu záložného práva môže byť zvýšená náročnosť na prípravu zmluvnej dokumentácie (záložnej zmluvy), ktorá by mala obsahovať detailnú špecifikáciu postupu pri výkone záložného práva. Z uvedeného dôvodu tento postup sa odporúča len v špecifických podmienkach, resp. pri špecifických predmetoch záložného práva ako sú cenné papiere.</w:t>
      </w:r>
    </w:p>
    <w:p w14:paraId="6B7ECF45" w14:textId="77777777" w:rsidR="00261D27" w:rsidRPr="009B2559" w:rsidRDefault="00261D27" w:rsidP="00C74C50">
      <w:pPr>
        <w:pStyle w:val="Odsekzoznamu"/>
        <w:numPr>
          <w:ilvl w:val="0"/>
          <w:numId w:val="65"/>
        </w:numPr>
        <w:spacing w:before="120" w:after="120"/>
        <w:ind w:left="426" w:hanging="426"/>
        <w:contextualSpacing w:val="0"/>
        <w:jc w:val="both"/>
      </w:pPr>
      <w:r w:rsidRPr="009B2559">
        <w:t>Naj</w:t>
      </w:r>
      <w:r>
        <w:t>viac využívaným</w:t>
      </w:r>
      <w:r w:rsidRPr="009B2559">
        <w:t xml:space="preserve"> a</w:t>
      </w:r>
      <w:r>
        <w:t xml:space="preserve"> všeobecne </w:t>
      </w:r>
      <w:r w:rsidRPr="009B2559">
        <w:t xml:space="preserve">odporúčaným spôsobom výkonu záložného práva je vykonanie dobrovoľnej dražby podľa zákona o dobrovoľných dražbách. </w:t>
      </w:r>
      <w:r>
        <w:t>Dobrovoľné</w:t>
      </w:r>
      <w:r w:rsidRPr="009B2559">
        <w:t xml:space="preserve"> dražby môže vykonať iba dražobník s príslušnou licenciou udelenou na základe Zákona o dobrovoľných dražbám podľa výberu záložného veriteľa. Zákon o dobrovoľných dražbách podrobne upravuje práva a povinnosti jednotlivých subjektov, podmienky a samotný proces realizácie dobrovoľnej dražby.</w:t>
      </w:r>
    </w:p>
    <w:p w14:paraId="7AE27596" w14:textId="77777777" w:rsidR="00261D27" w:rsidRPr="009B2559" w:rsidRDefault="001B513A" w:rsidP="00C74C50">
      <w:pPr>
        <w:pStyle w:val="Odsekzoznamu"/>
        <w:numPr>
          <w:ilvl w:val="0"/>
          <w:numId w:val="65"/>
        </w:numPr>
        <w:spacing w:before="120" w:after="120"/>
        <w:ind w:left="426" w:hanging="426"/>
        <w:contextualSpacing w:val="0"/>
        <w:jc w:val="both"/>
      </w:pPr>
      <w:r>
        <w:t>Časovú</w:t>
      </w:r>
      <w:r w:rsidR="00261D27" w:rsidRPr="009B2559">
        <w:t xml:space="preserve"> náročnosť podmieňujú najmä nasledovné úkony:</w:t>
      </w:r>
    </w:p>
    <w:p w14:paraId="5CC5EE81" w14:textId="77777777" w:rsidR="00261D27" w:rsidRPr="009B2559" w:rsidRDefault="00261D27" w:rsidP="00C74C50">
      <w:pPr>
        <w:pStyle w:val="Odsekzoznamu"/>
        <w:numPr>
          <w:ilvl w:val="0"/>
          <w:numId w:val="67"/>
        </w:numPr>
        <w:spacing w:before="120" w:after="120"/>
        <w:ind w:left="851" w:hanging="425"/>
        <w:contextualSpacing w:val="0"/>
        <w:jc w:val="both"/>
      </w:pPr>
      <w:r w:rsidRPr="009B2559">
        <w:t>oznámenie o začatí výkonu záložného práva dlžníkovi a záložcovi</w:t>
      </w:r>
    </w:p>
    <w:p w14:paraId="305BC42C" w14:textId="77777777" w:rsidR="00261D27" w:rsidRPr="009B2559" w:rsidRDefault="00261D27" w:rsidP="00C74C50">
      <w:pPr>
        <w:pStyle w:val="Odsekzoznamu"/>
        <w:numPr>
          <w:ilvl w:val="0"/>
          <w:numId w:val="67"/>
        </w:numPr>
        <w:spacing w:before="120" w:after="120"/>
        <w:ind w:left="851" w:hanging="425"/>
        <w:contextualSpacing w:val="0"/>
        <w:jc w:val="both"/>
      </w:pPr>
      <w:r w:rsidRPr="009B2559">
        <w:t>zaregistrovať začatie výkonu záložného práva v notárskom centrálnom registri záložných práv (ak je záložné právo registrované v tomto registri), resp. zaslať jedno vyhotovenie oznámenia podľa predchádzajúcej vety okresnému úradu, ktorý začatie výkonu záložného práva vyznačí v katastri nehnuteľností</w:t>
      </w:r>
    </w:p>
    <w:p w14:paraId="4B81A8BF"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podľa ustanovenia § 151m ObčZ  možno záloh predať najskôr po uplynutí 30 dní odo dňa oznámenia o začatí výkonu záložného práva záložcovi a dlžníkovi</w:t>
      </w:r>
    </w:p>
    <w:p w14:paraId="48337C48" w14:textId="77777777" w:rsidR="00261D27" w:rsidRPr="009B2559" w:rsidRDefault="00261D27" w:rsidP="00C74C50">
      <w:pPr>
        <w:pStyle w:val="Odsekzoznamu"/>
        <w:numPr>
          <w:ilvl w:val="0"/>
          <w:numId w:val="67"/>
        </w:numPr>
        <w:spacing w:before="120" w:after="120"/>
        <w:ind w:left="851" w:hanging="425"/>
        <w:contextualSpacing w:val="0"/>
        <w:jc w:val="both"/>
      </w:pPr>
      <w:r w:rsidRPr="009B2559">
        <w:t>uzavretie zmluvy o vykonaní dražby podľa § 16 Zákona o dobrovoľných dražbách</w:t>
      </w:r>
    </w:p>
    <w:p w14:paraId="7A33A846" w14:textId="77777777" w:rsidR="00261D27" w:rsidRPr="009B2559" w:rsidRDefault="00261D27" w:rsidP="00C74C50">
      <w:pPr>
        <w:pStyle w:val="Odsekzoznamu"/>
        <w:numPr>
          <w:ilvl w:val="0"/>
          <w:numId w:val="67"/>
        </w:numPr>
        <w:spacing w:before="120" w:after="120"/>
        <w:ind w:left="851" w:hanging="425"/>
        <w:contextualSpacing w:val="0"/>
        <w:jc w:val="both"/>
      </w:pPr>
      <w:r w:rsidRPr="009B2559">
        <w:t xml:space="preserve">vyhotovenie znaleckého posudku podľa § 12 Zákona o dobrovoľných dražbách a zaslanie znaleckého posudku záložcovi najmenej 30 dní pred konaním dražby </w:t>
      </w:r>
    </w:p>
    <w:p w14:paraId="2ACB88A1"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podanie/nepodanie námietky proti ohodnoteniu predmetu dražby, resp. žiadosti vyhotovenia znaleckého posudku iným znalcom podľa § 12 ods. 5 Zákona o dobrovoľných dražbách</w:t>
      </w:r>
    </w:p>
    <w:p w14:paraId="5D45646D"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podpísanie oznámenia o dražbe záložným veriteľom a dražobníkom a jeho uverejnenie v registri dražieb najmenej 30 dní (resp. 15 dní v prípade opakovanej dražby) pred konaním dražby (§ 17 Zákona  o dobrovoľných dražbách)</w:t>
      </w:r>
    </w:p>
    <w:p w14:paraId="4A2A7E91" w14:textId="77777777" w:rsidR="00261D27" w:rsidRPr="009B2559" w:rsidRDefault="00261D27" w:rsidP="00C74C50">
      <w:pPr>
        <w:pStyle w:val="Odsekzoznamu"/>
        <w:numPr>
          <w:ilvl w:val="0"/>
          <w:numId w:val="67"/>
        </w:numPr>
        <w:spacing w:before="120" w:after="120"/>
        <w:ind w:left="851" w:hanging="425"/>
        <w:contextualSpacing w:val="0"/>
        <w:jc w:val="both"/>
      </w:pPr>
      <w:r w:rsidRPr="009B2559">
        <w:t>vykonanie obhliadky predmetu dražby podľa § 13 Zákona o dobrovoľných dražbách</w:t>
      </w:r>
    </w:p>
    <w:p w14:paraId="5B4659C4" w14:textId="77777777" w:rsidR="00261D27" w:rsidRPr="009B2559" w:rsidRDefault="00261D27" w:rsidP="00C74C50">
      <w:pPr>
        <w:pStyle w:val="Odsekzoznamu"/>
        <w:numPr>
          <w:ilvl w:val="0"/>
          <w:numId w:val="67"/>
        </w:numPr>
        <w:spacing w:before="120" w:after="120"/>
        <w:ind w:left="851" w:hanging="425"/>
        <w:contextualSpacing w:val="0"/>
        <w:jc w:val="both"/>
      </w:pPr>
      <w:r w:rsidRPr="009B2559">
        <w:lastRenderedPageBreak/>
        <w:t>úspešnosť dražby (resp. nutnosť vykonať opakovanú dražbu podľa § 22 Zákona o dobrovoľných dražbách, v prípade ak bola dražba ukončená z dôvodu, že nebolo pri dražbe urobené ani najnižšie podanie, alebo  nebolo urobené najnižšie podanie ani po jeho znížení</w:t>
      </w:r>
    </w:p>
    <w:p w14:paraId="34EE8CEB" w14:textId="77777777" w:rsidR="00261D27" w:rsidRPr="009B2559" w:rsidRDefault="00261D27" w:rsidP="00C74C50">
      <w:pPr>
        <w:pStyle w:val="Odsekzoznamu"/>
        <w:numPr>
          <w:ilvl w:val="0"/>
          <w:numId w:val="67"/>
        </w:numPr>
        <w:spacing w:before="120" w:after="120"/>
        <w:ind w:left="851" w:hanging="425"/>
        <w:contextualSpacing w:val="0"/>
        <w:jc w:val="both"/>
      </w:pPr>
      <w:r w:rsidRPr="009B2559">
        <w:t>podanie žaloby o neplatnosť dražby podľa § 21 Zákona o dobrovoľných dražbách.</w:t>
      </w:r>
    </w:p>
    <w:p w14:paraId="3EA0EF9C" w14:textId="77777777" w:rsidR="00261D27" w:rsidRPr="009B2559" w:rsidRDefault="00261D27" w:rsidP="00C74C50">
      <w:pPr>
        <w:pStyle w:val="Odsekzoznamu"/>
        <w:numPr>
          <w:ilvl w:val="0"/>
          <w:numId w:val="65"/>
        </w:numPr>
        <w:spacing w:before="120" w:after="120"/>
        <w:ind w:left="426" w:hanging="426"/>
        <w:contextualSpacing w:val="0"/>
        <w:jc w:val="both"/>
      </w:pPr>
      <w:r w:rsidRPr="009B2559">
        <w:t>Náklady dobrovoľnej dražby sú hradené z výťažku dražby.</w:t>
      </w:r>
    </w:p>
    <w:p w14:paraId="3F14FE27" w14:textId="77777777" w:rsidR="00261D27" w:rsidRPr="009B2559" w:rsidRDefault="00261D27" w:rsidP="00C74C50">
      <w:pPr>
        <w:pStyle w:val="Odsekzoznamu"/>
        <w:numPr>
          <w:ilvl w:val="0"/>
          <w:numId w:val="65"/>
        </w:numPr>
        <w:spacing w:before="120" w:after="120"/>
        <w:ind w:left="426" w:hanging="426"/>
        <w:contextualSpacing w:val="0"/>
        <w:jc w:val="both"/>
      </w:pPr>
      <w:r w:rsidRPr="009B2559">
        <w:t>Odporúčania pri zriaďovaní záložného práva:</w:t>
      </w:r>
    </w:p>
    <w:p w14:paraId="2366E6C7" w14:textId="77777777" w:rsidR="00261D27" w:rsidRPr="009B2559" w:rsidRDefault="00261D27" w:rsidP="00C74C50">
      <w:pPr>
        <w:pStyle w:val="Odsekzoznamu"/>
        <w:numPr>
          <w:ilvl w:val="0"/>
          <w:numId w:val="68"/>
        </w:numPr>
        <w:spacing w:before="120" w:after="120"/>
        <w:ind w:left="851" w:hanging="425"/>
        <w:contextualSpacing w:val="0"/>
        <w:jc w:val="both"/>
      </w:pPr>
      <w:r w:rsidRPr="009B2559">
        <w:t>vybrať také majetkové hodnoty, ktoré možno platne zaťažiť záložným právom</w:t>
      </w:r>
    </w:p>
    <w:p w14:paraId="3DB01425" w14:textId="77777777" w:rsidR="00261D27" w:rsidRPr="009B2559" w:rsidRDefault="00261D27" w:rsidP="00C74C50">
      <w:pPr>
        <w:pStyle w:val="Odsekzoznamu"/>
        <w:numPr>
          <w:ilvl w:val="0"/>
          <w:numId w:val="68"/>
        </w:numPr>
        <w:spacing w:before="120" w:after="120"/>
        <w:ind w:left="851" w:hanging="425"/>
        <w:contextualSpacing w:val="0"/>
        <w:jc w:val="both"/>
      </w:pPr>
      <w:r w:rsidRPr="009B2559">
        <w:t xml:space="preserve">pri výbere brať ohľad na hodnotu potenciálnych zálohov (možno vychádzať napr. zo znaleckých posudkov) a postupovať tak, aby hodnota zálohov </w:t>
      </w:r>
      <w:r w:rsidR="00AE2864">
        <w:t xml:space="preserve">primerane </w:t>
      </w:r>
      <w:r w:rsidRPr="009B2559">
        <w:t>prevyšovala hodnotu zabezpečenej pohľadávky</w:t>
      </w:r>
    </w:p>
    <w:p w14:paraId="27019D98" w14:textId="77777777" w:rsidR="00261D27" w:rsidRPr="009B2559" w:rsidRDefault="00261D27" w:rsidP="00C74C50">
      <w:pPr>
        <w:pStyle w:val="Odsekzoznamu"/>
        <w:numPr>
          <w:ilvl w:val="0"/>
          <w:numId w:val="68"/>
        </w:numPr>
        <w:spacing w:before="120" w:after="120"/>
        <w:ind w:left="851" w:hanging="425"/>
        <w:contextualSpacing w:val="0"/>
        <w:jc w:val="both"/>
      </w:pPr>
      <w:r w:rsidRPr="009B2559">
        <w:t>zriadiť záložné právo na všetky majetkové hodnoty patriace dlžníkovi alebo tretím osobám, ktoré prichádzajú do úvahy tak, aby hodnota zálohov prevyšovala hodnotu zabezpečenej pohľadávky</w:t>
      </w:r>
    </w:p>
    <w:p w14:paraId="04079502" w14:textId="77777777" w:rsidR="00261D27" w:rsidRPr="009B2559" w:rsidRDefault="00261D27" w:rsidP="00C74C50">
      <w:pPr>
        <w:pStyle w:val="Odsekzoznamu"/>
        <w:numPr>
          <w:ilvl w:val="0"/>
          <w:numId w:val="68"/>
        </w:numPr>
        <w:spacing w:before="120" w:after="120"/>
        <w:ind w:left="851" w:hanging="425"/>
        <w:contextualSpacing w:val="0"/>
        <w:jc w:val="both"/>
      </w:pPr>
      <w:r w:rsidRPr="009B2559">
        <w:t>preferovať také majetkové hodnoty, ktoré možno rýchlo speňažiť (dopyt po nich je väčší ako ponuka)</w:t>
      </w:r>
    </w:p>
    <w:p w14:paraId="31EC1776" w14:textId="77777777" w:rsidR="00261D27" w:rsidRPr="009B2559" w:rsidRDefault="00A744B5" w:rsidP="00A744B5">
      <w:pPr>
        <w:pStyle w:val="Odsekzoznamu"/>
        <w:numPr>
          <w:ilvl w:val="0"/>
          <w:numId w:val="68"/>
        </w:numPr>
        <w:spacing w:before="120" w:after="120"/>
        <w:ind w:left="851" w:hanging="425"/>
        <w:contextualSpacing w:val="0"/>
        <w:jc w:val="both"/>
      </w:pPr>
      <w:r w:rsidRPr="00A744B5">
        <w:t xml:space="preserve">uprednostňovať majetkové hodnoty, ktoré nie </w:t>
      </w:r>
      <w:r>
        <w:t xml:space="preserve">sú zaťažené právami tretích </w:t>
      </w:r>
      <w:r w:rsidR="00261D27" w:rsidRPr="009B2559">
        <w:t>osôb  (ťarchami, vecnými bremenami, inými záložnými právami, nájomnými vzťahmi).</w:t>
      </w:r>
    </w:p>
    <w:p w14:paraId="494CEA60" w14:textId="77777777" w:rsidR="00261D27" w:rsidRPr="009B2559" w:rsidRDefault="00261D27" w:rsidP="00C74C50">
      <w:pPr>
        <w:pStyle w:val="Odsekzoznamu"/>
        <w:numPr>
          <w:ilvl w:val="0"/>
          <w:numId w:val="68"/>
        </w:numPr>
        <w:spacing w:before="120" w:after="120"/>
        <w:ind w:left="851" w:hanging="425"/>
        <w:contextualSpacing w:val="0"/>
        <w:jc w:val="both"/>
      </w:pPr>
      <w:r w:rsidRPr="009B2559">
        <w:t>pri výkone záložného práva štandardne (pokiaľ neexistujú špecifické okolnosti) využívať dobrovoľné dražby.</w:t>
      </w:r>
    </w:p>
    <w:p w14:paraId="26C83CEB" w14:textId="77777777" w:rsidR="00261D27" w:rsidRPr="00356D7B" w:rsidRDefault="00C74C50" w:rsidP="00C74C50">
      <w:pPr>
        <w:pStyle w:val="MPCKO3"/>
      </w:pPr>
      <w:bookmarkStart w:id="175" w:name="_Toc513644657"/>
      <w:bookmarkStart w:id="176" w:name="_Toc497228005"/>
      <w:r>
        <w:t>2</w:t>
      </w:r>
      <w:r w:rsidR="00261D27" w:rsidRPr="00356D7B">
        <w:t>.1.</w:t>
      </w:r>
      <w:r w:rsidR="00B151F4">
        <w:t>8</w:t>
      </w:r>
      <w:r w:rsidR="00261D27" w:rsidRPr="00356D7B">
        <w:t xml:space="preserve"> Zákonné obmedzenia pri uplatňovaní záložného práva</w:t>
      </w:r>
      <w:bookmarkEnd w:id="175"/>
      <w:bookmarkEnd w:id="176"/>
    </w:p>
    <w:p w14:paraId="6AD5C741" w14:textId="77777777" w:rsidR="00261D27" w:rsidRPr="009B2559" w:rsidRDefault="00261D27" w:rsidP="00C74C50">
      <w:pPr>
        <w:pStyle w:val="Odsekzoznamu"/>
        <w:numPr>
          <w:ilvl w:val="0"/>
          <w:numId w:val="69"/>
        </w:numPr>
        <w:spacing w:before="120" w:after="120"/>
        <w:ind w:left="425" w:hanging="425"/>
        <w:contextualSpacing w:val="0"/>
        <w:jc w:val="both"/>
      </w:pPr>
      <w:r w:rsidRPr="009B2559">
        <w:t xml:space="preserve">Ako už bolo uvedené vyššie, záložným právom možno zaťažiť iba prevoditeľný majetok. Verejnoprávne predpisy obsahujú aj ďalšie obmedzenia majetkových hodnôt spôsobilých byť predmetom záložného práva. </w:t>
      </w:r>
    </w:p>
    <w:p w14:paraId="2649F82F" w14:textId="77777777" w:rsidR="00261D27" w:rsidRPr="009B2559" w:rsidRDefault="00261D27" w:rsidP="00C74C50">
      <w:pPr>
        <w:pStyle w:val="Odsekzoznamu"/>
        <w:numPr>
          <w:ilvl w:val="0"/>
          <w:numId w:val="69"/>
        </w:numPr>
        <w:spacing w:before="120" w:after="120"/>
        <w:ind w:left="425" w:hanging="425"/>
        <w:contextualSpacing w:val="0"/>
        <w:jc w:val="both"/>
      </w:pPr>
      <w:r w:rsidRPr="009B2559">
        <w:t xml:space="preserve">Napríklad podľa ustanovenia § 7a ods. 4 Zákona o majetku obcí nemôže obec zriadiť záložné právo na majetok obce, ktorý obec nadobudla podľa ustanovenia § 2b ods. 1 a </w:t>
      </w:r>
      <w:r w:rsidR="00C74C50">
        <w:br/>
      </w:r>
      <w:r w:rsidRPr="009B2559">
        <w:t>§ 2c predmetného zákona (majetok nadobudnutý pri prechode kompetencií v rámci reformy verejnej správy) a ktorý ku dňu prechodu majetku na obec slúžil na výchovno-vzdelávací proces v oblasti vzdelávania a výchovy a činnosti s nimi bezprostredne súvisiace a na zabezpečenie sociálnej pomoci a zdravotnej starostlivosti.</w:t>
      </w:r>
    </w:p>
    <w:p w14:paraId="7EC2E861" w14:textId="77777777" w:rsidR="00261D27" w:rsidRPr="009B2559" w:rsidRDefault="00261D27" w:rsidP="00C74C50">
      <w:pPr>
        <w:pStyle w:val="Odsekzoznamu"/>
        <w:numPr>
          <w:ilvl w:val="0"/>
          <w:numId w:val="69"/>
        </w:numPr>
        <w:spacing w:before="120" w:after="120"/>
        <w:ind w:left="425" w:hanging="425"/>
        <w:contextualSpacing w:val="0"/>
        <w:jc w:val="both"/>
      </w:pPr>
      <w:r w:rsidRPr="009B2559">
        <w:t>Zriadenie záložného práva na majetok obce môže podliehať súhlasu obecného zastupiteľstva (§ 9 ods. 2 písm. e) Zákona o majetku obcí).</w:t>
      </w:r>
    </w:p>
    <w:p w14:paraId="1659D21E" w14:textId="77777777" w:rsidR="00261D27" w:rsidRPr="009B2559" w:rsidRDefault="00261D27" w:rsidP="00C74C50">
      <w:pPr>
        <w:pStyle w:val="Odsekzoznamu"/>
        <w:numPr>
          <w:ilvl w:val="0"/>
          <w:numId w:val="69"/>
        </w:numPr>
        <w:spacing w:before="120" w:after="120"/>
        <w:ind w:left="425" w:hanging="425"/>
        <w:contextualSpacing w:val="0"/>
        <w:jc w:val="both"/>
      </w:pPr>
      <w:r w:rsidRPr="009B2559">
        <w:t>Rovnako ani vyšší územný celok nie je oprávnený zriadiť záložné právo na majetok, ktorý nadobudol podľa ustanovenia § 3 ods. 1 a ustanovenia § 3a Zákona o majetku VÚC (majetok nadobudnutý pri prechode kompetencií v rámci reformy verejnej správy) a ktorý ku dňu prechodu majetku štátu na vyšší územný celok slúžil na výchovno-vzdelávací proces v oblasti vzdelávania a výchovy a činnosti s nimi bezprostredne súvisiace, na zabezpečenie sociálnej pomoci, zdravotnej starostlivosti a kultúrnej činnosti (ustanovenie § 8 ods. 4 Zákona o majetku VÚC).</w:t>
      </w:r>
    </w:p>
    <w:p w14:paraId="0EDE8C90" w14:textId="77777777" w:rsidR="00261D27" w:rsidRPr="009B2559" w:rsidRDefault="00261D27" w:rsidP="00C74C50">
      <w:pPr>
        <w:pStyle w:val="Odsekzoznamu"/>
        <w:numPr>
          <w:ilvl w:val="0"/>
          <w:numId w:val="69"/>
        </w:numPr>
        <w:spacing w:before="120" w:after="120"/>
        <w:ind w:left="425" w:hanging="425"/>
        <w:contextualSpacing w:val="0"/>
        <w:jc w:val="both"/>
      </w:pPr>
      <w:r w:rsidRPr="009B2559">
        <w:lastRenderedPageBreak/>
        <w:t>Zriadenie záložného práva na majetok VÚC môže podliehať súhlasu zastupiteľstva vyššieho územného celku (§ 9 ods. 2 písm. e) Zákona o majetku VÚC).</w:t>
      </w:r>
    </w:p>
    <w:p w14:paraId="0AC3249E" w14:textId="77777777" w:rsidR="00261D27" w:rsidRDefault="00261D27" w:rsidP="00C74C50">
      <w:pPr>
        <w:pStyle w:val="Odsekzoznamu"/>
        <w:numPr>
          <w:ilvl w:val="0"/>
          <w:numId w:val="69"/>
        </w:numPr>
        <w:spacing w:before="120" w:after="120"/>
        <w:ind w:left="425" w:hanging="425"/>
        <w:contextualSpacing w:val="0"/>
        <w:jc w:val="both"/>
      </w:pPr>
      <w:r w:rsidRPr="009B2559">
        <w:t xml:space="preserve">Ustanovenia § 13a ods. 4 Zákona o správe majetku štátu výslovne zakazuje zriadiť záložné právo na majetok štátu, pokiaľ osobitný zákon neustanovuje inak. Výnimkou z uvedeného ustanovenia tvorí zriadenie záložného práva na prevádzanom nehnuteľnom majetku štátu v záujme zabezpečenia úhrady kúpnej ceny kupujúcim, ktorým si banka alebo pobočka zahraničnej banky zabezpečuje svoju pohľadávku z úveru voči kupujúcemu. </w:t>
      </w:r>
    </w:p>
    <w:p w14:paraId="7B606CA1" w14:textId="77777777" w:rsidR="00261D27" w:rsidRPr="00356D7B" w:rsidRDefault="00C74C50" w:rsidP="00C74C50">
      <w:pPr>
        <w:pStyle w:val="MPCKO3"/>
      </w:pPr>
      <w:bookmarkStart w:id="177" w:name="_Toc513644658"/>
      <w:bookmarkStart w:id="178" w:name="_Toc497228006"/>
      <w:r>
        <w:t>2</w:t>
      </w:r>
      <w:r w:rsidR="00261D27" w:rsidRPr="00356D7B">
        <w:t>.1.</w:t>
      </w:r>
      <w:r w:rsidR="00B151F4">
        <w:t>9</w:t>
      </w:r>
      <w:r w:rsidR="00261D27" w:rsidRPr="00356D7B">
        <w:t xml:space="preserve"> Odporúčané percentá akceptovania z ceny ocenenia predmetu zabezpečenia</w:t>
      </w:r>
      <w:bookmarkEnd w:id="177"/>
      <w:bookmarkEnd w:id="178"/>
    </w:p>
    <w:p w14:paraId="3D345546" w14:textId="77777777" w:rsidR="00261D27"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9B2559">
        <w:rPr>
          <w:rFonts w:eastAsia="Calibri"/>
        </w:rPr>
        <w:t>Pri aplikácii niektorých zabezpečovacích prostriedkov sa vynára otázka, ako finančne kvantifikovať (oceniť) predmet zabezpečenia, a </w:t>
      </w:r>
      <w:r>
        <w:rPr>
          <w:rFonts w:eastAsia="Calibri"/>
        </w:rPr>
        <w:t>v akej miere vstupuje predmetné</w:t>
      </w:r>
      <w:r w:rsidRPr="009B2559">
        <w:rPr>
          <w:rFonts w:eastAsia="Calibri"/>
        </w:rPr>
        <w:t xml:space="preserve"> finančné ocenenie do zabezpečenia veriteľovej pohľadávky, resp. záväzku dlžníka. Vo všeobecnosti je ustálený záver, že veci, práva, ako aj iné majetkové hodnoty menia v čase svoju hodnotu, čoho dôsledkom pre veriteľa môže byť zníženie hodnoty predmetu zabezpečenia a následné nedostatočné zabezpečenie svojej pohľadávky. Napríklad hnuteľné veci väčšinou strácajú na svojej hodnote ich používaním v závislosti od ich dĺžky životnosti, súčasne dochádza k morálnemu opotrebeniu, samotná speňažiteľnosť je takmer vždy nižšia ako prvotné ocenenie atď. </w:t>
      </w:r>
    </w:p>
    <w:p w14:paraId="1BB830C7" w14:textId="77777777"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Z uvedeného vyplýva, že je vhodné, aby veriteľ pri zabezpečovaní svojich nárokov pristupoval s príslušnou opatrnosťou, a teda požadoval od dlžníka krytie (finančne ohodnotené) nad úrovňou hodnoty svojej pohľadávky (ak je to možné). Pri posudzovaní, akú cenu hodnoty predmetu zabezpečenia by mal veriteľ akceptovať, treba pristupovať vždy individuálne.</w:t>
      </w:r>
    </w:p>
    <w:p w14:paraId="04340DAD" w14:textId="77777777"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Všeobecne odporúčané percenta akceptovania poskytujú veriteľovi základné informácie pri výbere vhodného predmetu, resp. predmetov zabezpečenia s cieľom dosiahnutia minimálne 100 %-ného krytia svojej pohľadávky (kumulatívne z odporúčaných akceptovaných percent z ceny ocenenia).</w:t>
      </w:r>
    </w:p>
    <w:p w14:paraId="5BFD4EFB" w14:textId="77777777" w:rsidR="00261D27" w:rsidRPr="0089152F" w:rsidRDefault="00261D27" w:rsidP="00C74C50">
      <w:pPr>
        <w:pStyle w:val="Odsekzoznamu"/>
        <w:numPr>
          <w:ilvl w:val="0"/>
          <w:numId w:val="70"/>
        </w:numPr>
        <w:tabs>
          <w:tab w:val="left" w:pos="5505"/>
        </w:tabs>
        <w:spacing w:before="120" w:after="120"/>
        <w:ind w:left="425" w:hanging="425"/>
        <w:contextualSpacing w:val="0"/>
        <w:jc w:val="both"/>
        <w:rPr>
          <w:rFonts w:eastAsia="Calibri"/>
        </w:rPr>
      </w:pPr>
      <w:r w:rsidRPr="0089152F">
        <w:rPr>
          <w:rFonts w:eastAsia="Calibri"/>
        </w:rPr>
        <w:t>Prehľad najčastejšie využívaných predmetov zabezpečenia, ich ocenenie, ako aj všeobecne odporúčané % akceptovania z ceny ocenenia:</w:t>
      </w:r>
    </w:p>
    <w:tbl>
      <w:tblPr>
        <w:tblW w:w="9695"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5"/>
        <w:gridCol w:w="3301"/>
        <w:gridCol w:w="3063"/>
        <w:gridCol w:w="1756"/>
      </w:tblGrid>
      <w:tr w:rsidR="00261D27" w:rsidRPr="009B2559" w14:paraId="56D0497F" w14:textId="77777777" w:rsidTr="00C74C50">
        <w:trPr>
          <w:trHeight w:val="712"/>
        </w:trPr>
        <w:tc>
          <w:tcPr>
            <w:tcW w:w="1575" w:type="dxa"/>
            <w:shd w:val="clear" w:color="auto" w:fill="auto"/>
            <w:vAlign w:val="center"/>
            <w:hideMark/>
          </w:tcPr>
          <w:p w14:paraId="1FCBE8AC" w14:textId="77777777" w:rsidR="00261D27" w:rsidRPr="009B2559" w:rsidRDefault="00261D27" w:rsidP="00E72283">
            <w:pPr>
              <w:jc w:val="center"/>
              <w:rPr>
                <w:color w:val="000000"/>
                <w:sz w:val="20"/>
                <w:szCs w:val="20"/>
              </w:rPr>
            </w:pPr>
            <w:r w:rsidRPr="009B2559">
              <w:rPr>
                <w:color w:val="000000"/>
                <w:sz w:val="20"/>
                <w:szCs w:val="20"/>
              </w:rPr>
              <w:t>Predmet zabezpečenia</w:t>
            </w:r>
          </w:p>
        </w:tc>
        <w:tc>
          <w:tcPr>
            <w:tcW w:w="3301" w:type="dxa"/>
            <w:shd w:val="clear" w:color="auto" w:fill="auto"/>
            <w:vAlign w:val="center"/>
            <w:hideMark/>
          </w:tcPr>
          <w:p w14:paraId="6CA9E121" w14:textId="77777777" w:rsidR="00261D27" w:rsidRPr="009B2559" w:rsidRDefault="00261D27" w:rsidP="00E72283">
            <w:pPr>
              <w:jc w:val="center"/>
              <w:rPr>
                <w:color w:val="000000"/>
                <w:sz w:val="20"/>
                <w:szCs w:val="20"/>
              </w:rPr>
            </w:pPr>
            <w:r w:rsidRPr="009B2559">
              <w:rPr>
                <w:color w:val="000000"/>
                <w:sz w:val="20"/>
                <w:szCs w:val="20"/>
              </w:rPr>
              <w:t>Špecifikácia predmetu zabezpečenia</w:t>
            </w:r>
          </w:p>
        </w:tc>
        <w:tc>
          <w:tcPr>
            <w:tcW w:w="3063" w:type="dxa"/>
            <w:shd w:val="clear" w:color="auto" w:fill="auto"/>
            <w:vAlign w:val="center"/>
            <w:hideMark/>
          </w:tcPr>
          <w:p w14:paraId="4C2E963D" w14:textId="77777777" w:rsidR="00261D27" w:rsidRPr="009B2559" w:rsidRDefault="00261D27" w:rsidP="00E72283">
            <w:pPr>
              <w:jc w:val="center"/>
              <w:rPr>
                <w:color w:val="000000"/>
                <w:sz w:val="20"/>
                <w:szCs w:val="20"/>
              </w:rPr>
            </w:pPr>
            <w:r w:rsidRPr="009B2559">
              <w:rPr>
                <w:color w:val="000000"/>
                <w:sz w:val="20"/>
                <w:szCs w:val="20"/>
              </w:rPr>
              <w:t>Ocenenie (druh ocenenia závisí od jeho akceptovania veriteľom)</w:t>
            </w:r>
          </w:p>
        </w:tc>
        <w:tc>
          <w:tcPr>
            <w:tcW w:w="1756" w:type="dxa"/>
            <w:shd w:val="clear" w:color="auto" w:fill="auto"/>
            <w:vAlign w:val="center"/>
            <w:hideMark/>
          </w:tcPr>
          <w:p w14:paraId="324687B0" w14:textId="77777777" w:rsidR="00261D27" w:rsidRPr="009B2559" w:rsidRDefault="00261D27" w:rsidP="00E72283">
            <w:pPr>
              <w:jc w:val="center"/>
              <w:rPr>
                <w:color w:val="000000"/>
                <w:sz w:val="20"/>
                <w:szCs w:val="20"/>
              </w:rPr>
            </w:pPr>
            <w:r w:rsidRPr="009B2559">
              <w:rPr>
                <w:color w:val="000000"/>
                <w:sz w:val="20"/>
                <w:szCs w:val="20"/>
              </w:rPr>
              <w:t>Odporúčané % akceptovania z ceny ocenenia</w:t>
            </w:r>
          </w:p>
        </w:tc>
      </w:tr>
      <w:tr w:rsidR="00261D27" w:rsidRPr="009B2559" w14:paraId="461A3C57" w14:textId="77777777" w:rsidTr="00C74C50">
        <w:trPr>
          <w:trHeight w:val="300"/>
        </w:trPr>
        <w:tc>
          <w:tcPr>
            <w:tcW w:w="1575" w:type="dxa"/>
            <w:vMerge w:val="restart"/>
            <w:shd w:val="clear" w:color="auto" w:fill="auto"/>
            <w:noWrap/>
            <w:vAlign w:val="center"/>
            <w:hideMark/>
          </w:tcPr>
          <w:p w14:paraId="0FA06FD2" w14:textId="77777777" w:rsidR="00261D27" w:rsidRPr="009B2559" w:rsidRDefault="00261D27" w:rsidP="00E72283">
            <w:pPr>
              <w:jc w:val="center"/>
              <w:rPr>
                <w:color w:val="000000"/>
                <w:sz w:val="20"/>
                <w:szCs w:val="20"/>
              </w:rPr>
            </w:pPr>
            <w:r w:rsidRPr="009B2559">
              <w:rPr>
                <w:color w:val="000000"/>
                <w:sz w:val="20"/>
                <w:szCs w:val="20"/>
              </w:rPr>
              <w:t>Pozemky</w:t>
            </w:r>
          </w:p>
        </w:tc>
        <w:tc>
          <w:tcPr>
            <w:tcW w:w="3301" w:type="dxa"/>
            <w:shd w:val="clear" w:color="auto" w:fill="auto"/>
            <w:noWrap/>
            <w:vAlign w:val="center"/>
            <w:hideMark/>
          </w:tcPr>
          <w:p w14:paraId="18EE873C" w14:textId="77777777" w:rsidR="00261D27" w:rsidRPr="009B2559" w:rsidRDefault="00261D27" w:rsidP="00E72283">
            <w:pPr>
              <w:rPr>
                <w:color w:val="000000"/>
                <w:sz w:val="20"/>
                <w:szCs w:val="20"/>
              </w:rPr>
            </w:pPr>
            <w:r w:rsidRPr="009B2559">
              <w:rPr>
                <w:color w:val="000000"/>
                <w:sz w:val="20"/>
                <w:szCs w:val="20"/>
              </w:rPr>
              <w:t>Stavebné</w:t>
            </w:r>
          </w:p>
        </w:tc>
        <w:tc>
          <w:tcPr>
            <w:tcW w:w="3063" w:type="dxa"/>
            <w:shd w:val="clear" w:color="auto" w:fill="auto"/>
            <w:noWrap/>
            <w:vAlign w:val="center"/>
            <w:hideMark/>
          </w:tcPr>
          <w:p w14:paraId="11C6C844"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11FD866A"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546C969B" w14:textId="77777777" w:rsidTr="00C74C50">
        <w:trPr>
          <w:trHeight w:val="300"/>
        </w:trPr>
        <w:tc>
          <w:tcPr>
            <w:tcW w:w="1575" w:type="dxa"/>
            <w:vMerge/>
            <w:vAlign w:val="center"/>
            <w:hideMark/>
          </w:tcPr>
          <w:p w14:paraId="7789B968" w14:textId="77777777" w:rsidR="00261D27" w:rsidRPr="009B2559" w:rsidRDefault="00261D27" w:rsidP="00E72283">
            <w:pPr>
              <w:rPr>
                <w:color w:val="000000"/>
                <w:sz w:val="20"/>
                <w:szCs w:val="20"/>
              </w:rPr>
            </w:pPr>
          </w:p>
        </w:tc>
        <w:tc>
          <w:tcPr>
            <w:tcW w:w="3301" w:type="dxa"/>
            <w:shd w:val="clear" w:color="auto" w:fill="auto"/>
            <w:noWrap/>
            <w:vAlign w:val="center"/>
            <w:hideMark/>
          </w:tcPr>
          <w:p w14:paraId="799AC8E2" w14:textId="77777777" w:rsidR="00261D27" w:rsidRPr="009B2559" w:rsidRDefault="00261D27" w:rsidP="00E72283">
            <w:pPr>
              <w:rPr>
                <w:color w:val="000000"/>
                <w:sz w:val="20"/>
                <w:szCs w:val="20"/>
              </w:rPr>
            </w:pPr>
            <w:r w:rsidRPr="009B2559">
              <w:rPr>
                <w:color w:val="000000"/>
                <w:sz w:val="20"/>
                <w:szCs w:val="20"/>
              </w:rPr>
              <w:t>Orná pôda</w:t>
            </w:r>
          </w:p>
        </w:tc>
        <w:tc>
          <w:tcPr>
            <w:tcW w:w="3063" w:type="dxa"/>
            <w:shd w:val="clear" w:color="auto" w:fill="auto"/>
            <w:noWrap/>
            <w:vAlign w:val="center"/>
            <w:hideMark/>
          </w:tcPr>
          <w:p w14:paraId="42197AEA"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668D43BD" w14:textId="77777777" w:rsidR="00261D27" w:rsidRPr="009B2559" w:rsidRDefault="00261D27" w:rsidP="00E72283">
            <w:pPr>
              <w:jc w:val="center"/>
              <w:rPr>
                <w:color w:val="000000"/>
                <w:sz w:val="20"/>
                <w:szCs w:val="20"/>
              </w:rPr>
            </w:pPr>
            <w:r w:rsidRPr="009B2559">
              <w:rPr>
                <w:color w:val="000000"/>
                <w:sz w:val="20"/>
                <w:szCs w:val="20"/>
              </w:rPr>
              <w:t>35</w:t>
            </w:r>
          </w:p>
        </w:tc>
      </w:tr>
      <w:tr w:rsidR="00261D27" w:rsidRPr="009B2559" w14:paraId="354057CC" w14:textId="77777777" w:rsidTr="00C74C50">
        <w:trPr>
          <w:trHeight w:val="300"/>
        </w:trPr>
        <w:tc>
          <w:tcPr>
            <w:tcW w:w="1575" w:type="dxa"/>
            <w:vMerge/>
            <w:vAlign w:val="center"/>
            <w:hideMark/>
          </w:tcPr>
          <w:p w14:paraId="64DA9631" w14:textId="77777777" w:rsidR="00261D27" w:rsidRPr="009B2559" w:rsidRDefault="00261D27" w:rsidP="00E72283">
            <w:pPr>
              <w:rPr>
                <w:color w:val="000000"/>
                <w:sz w:val="20"/>
                <w:szCs w:val="20"/>
              </w:rPr>
            </w:pPr>
          </w:p>
        </w:tc>
        <w:tc>
          <w:tcPr>
            <w:tcW w:w="3301" w:type="dxa"/>
            <w:shd w:val="clear" w:color="auto" w:fill="auto"/>
            <w:noWrap/>
            <w:vAlign w:val="center"/>
            <w:hideMark/>
          </w:tcPr>
          <w:p w14:paraId="30C0C67F" w14:textId="77777777" w:rsidR="00261D27" w:rsidRPr="009B2559" w:rsidRDefault="00261D27" w:rsidP="00E72283">
            <w:pPr>
              <w:rPr>
                <w:color w:val="000000"/>
                <w:sz w:val="20"/>
                <w:szCs w:val="20"/>
              </w:rPr>
            </w:pPr>
            <w:r w:rsidRPr="009B2559">
              <w:rPr>
                <w:color w:val="000000"/>
                <w:sz w:val="20"/>
                <w:szCs w:val="20"/>
              </w:rPr>
              <w:t>Záhrady</w:t>
            </w:r>
          </w:p>
        </w:tc>
        <w:tc>
          <w:tcPr>
            <w:tcW w:w="3063" w:type="dxa"/>
            <w:shd w:val="clear" w:color="auto" w:fill="auto"/>
            <w:noWrap/>
            <w:vAlign w:val="center"/>
            <w:hideMark/>
          </w:tcPr>
          <w:p w14:paraId="6E8BB0CE"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000AB14C" w14:textId="77777777" w:rsidR="00261D27" w:rsidRPr="009B2559" w:rsidRDefault="00261D27" w:rsidP="00E72283">
            <w:pPr>
              <w:jc w:val="center"/>
              <w:rPr>
                <w:color w:val="000000"/>
                <w:sz w:val="20"/>
                <w:szCs w:val="20"/>
              </w:rPr>
            </w:pPr>
            <w:r w:rsidRPr="009B2559">
              <w:rPr>
                <w:color w:val="000000"/>
                <w:sz w:val="20"/>
                <w:szCs w:val="20"/>
              </w:rPr>
              <w:t>35</w:t>
            </w:r>
          </w:p>
        </w:tc>
      </w:tr>
      <w:tr w:rsidR="00261D27" w:rsidRPr="009B2559" w14:paraId="08E429C5" w14:textId="77777777" w:rsidTr="00C74C50">
        <w:trPr>
          <w:trHeight w:val="300"/>
        </w:trPr>
        <w:tc>
          <w:tcPr>
            <w:tcW w:w="1575" w:type="dxa"/>
            <w:vMerge/>
            <w:vAlign w:val="center"/>
            <w:hideMark/>
          </w:tcPr>
          <w:p w14:paraId="007506E1" w14:textId="77777777" w:rsidR="00261D27" w:rsidRPr="009B2559" w:rsidRDefault="00261D27" w:rsidP="00E72283">
            <w:pPr>
              <w:rPr>
                <w:color w:val="000000"/>
                <w:sz w:val="20"/>
                <w:szCs w:val="20"/>
              </w:rPr>
            </w:pPr>
          </w:p>
        </w:tc>
        <w:tc>
          <w:tcPr>
            <w:tcW w:w="3301" w:type="dxa"/>
            <w:shd w:val="clear" w:color="auto" w:fill="auto"/>
            <w:noWrap/>
            <w:vAlign w:val="center"/>
            <w:hideMark/>
          </w:tcPr>
          <w:p w14:paraId="249597B8" w14:textId="77777777" w:rsidR="00261D27" w:rsidRPr="009B2559" w:rsidRDefault="00261D27" w:rsidP="00E72283">
            <w:pPr>
              <w:rPr>
                <w:color w:val="000000"/>
                <w:sz w:val="20"/>
                <w:szCs w:val="20"/>
              </w:rPr>
            </w:pPr>
            <w:r w:rsidRPr="009B2559">
              <w:rPr>
                <w:color w:val="000000"/>
                <w:sz w:val="20"/>
                <w:szCs w:val="20"/>
              </w:rPr>
              <w:t>Lesné pozemky</w:t>
            </w:r>
          </w:p>
        </w:tc>
        <w:tc>
          <w:tcPr>
            <w:tcW w:w="3063" w:type="dxa"/>
            <w:shd w:val="clear" w:color="auto" w:fill="auto"/>
            <w:noWrap/>
            <w:vAlign w:val="center"/>
            <w:hideMark/>
          </w:tcPr>
          <w:p w14:paraId="19EA273E"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46F039BF" w14:textId="77777777" w:rsidR="00261D27" w:rsidRPr="009B2559" w:rsidRDefault="00261D27" w:rsidP="00E72283">
            <w:pPr>
              <w:jc w:val="center"/>
              <w:rPr>
                <w:color w:val="000000"/>
                <w:sz w:val="20"/>
                <w:szCs w:val="20"/>
              </w:rPr>
            </w:pPr>
            <w:r w:rsidRPr="009B2559">
              <w:rPr>
                <w:color w:val="000000"/>
                <w:sz w:val="20"/>
                <w:szCs w:val="20"/>
              </w:rPr>
              <w:t>35</w:t>
            </w:r>
          </w:p>
        </w:tc>
      </w:tr>
      <w:tr w:rsidR="00261D27" w:rsidRPr="009B2559" w14:paraId="6C46E144" w14:textId="77777777" w:rsidTr="00C74C50">
        <w:trPr>
          <w:trHeight w:val="739"/>
        </w:trPr>
        <w:tc>
          <w:tcPr>
            <w:tcW w:w="1575" w:type="dxa"/>
            <w:vMerge/>
            <w:vAlign w:val="center"/>
            <w:hideMark/>
          </w:tcPr>
          <w:p w14:paraId="34233067" w14:textId="77777777" w:rsidR="00261D27" w:rsidRPr="009B2559" w:rsidRDefault="00261D27" w:rsidP="00E72283">
            <w:pPr>
              <w:rPr>
                <w:color w:val="000000"/>
                <w:sz w:val="20"/>
                <w:szCs w:val="20"/>
              </w:rPr>
            </w:pPr>
          </w:p>
        </w:tc>
        <w:tc>
          <w:tcPr>
            <w:tcW w:w="3301" w:type="dxa"/>
            <w:shd w:val="clear" w:color="auto" w:fill="auto"/>
            <w:noWrap/>
            <w:vAlign w:val="center"/>
            <w:hideMark/>
          </w:tcPr>
          <w:p w14:paraId="45049DFC" w14:textId="77777777" w:rsidR="00261D27" w:rsidRPr="009B2559" w:rsidRDefault="00261D27" w:rsidP="00E72283">
            <w:pPr>
              <w:rPr>
                <w:color w:val="000000"/>
                <w:sz w:val="20"/>
                <w:szCs w:val="20"/>
              </w:rPr>
            </w:pPr>
            <w:r w:rsidRPr="009B2559">
              <w:rPr>
                <w:color w:val="000000"/>
                <w:sz w:val="20"/>
                <w:szCs w:val="20"/>
              </w:rPr>
              <w:t>Zastavané plochy a nádvoria</w:t>
            </w:r>
          </w:p>
        </w:tc>
        <w:tc>
          <w:tcPr>
            <w:tcW w:w="3063" w:type="dxa"/>
            <w:shd w:val="clear" w:color="auto" w:fill="auto"/>
            <w:noWrap/>
            <w:vAlign w:val="center"/>
            <w:hideMark/>
          </w:tcPr>
          <w:p w14:paraId="5D2D99B9"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14:paraId="396F2B7E" w14:textId="77777777" w:rsidR="00261D27" w:rsidRDefault="00261D27" w:rsidP="00E72283">
            <w:pPr>
              <w:jc w:val="center"/>
              <w:rPr>
                <w:color w:val="000000"/>
                <w:sz w:val="20"/>
                <w:szCs w:val="20"/>
              </w:rPr>
            </w:pPr>
            <w:r w:rsidRPr="009B2559">
              <w:rPr>
                <w:color w:val="000000"/>
                <w:sz w:val="20"/>
                <w:szCs w:val="20"/>
              </w:rPr>
              <w:t xml:space="preserve">%, aké </w:t>
            </w:r>
            <w:r>
              <w:rPr>
                <w:color w:val="000000"/>
                <w:sz w:val="20"/>
                <w:szCs w:val="20"/>
              </w:rPr>
              <w:t>sú odporuč.</w:t>
            </w:r>
          </w:p>
          <w:p w14:paraId="78E46014" w14:textId="77777777" w:rsidR="00261D27" w:rsidRPr="009B2559" w:rsidRDefault="00261D27" w:rsidP="00E72283">
            <w:pPr>
              <w:jc w:val="center"/>
              <w:rPr>
                <w:color w:val="000000"/>
                <w:sz w:val="20"/>
                <w:szCs w:val="20"/>
              </w:rPr>
            </w:pPr>
            <w:r w:rsidRPr="009B2559">
              <w:rPr>
                <w:color w:val="000000"/>
                <w:sz w:val="20"/>
                <w:szCs w:val="20"/>
              </w:rPr>
              <w:t>pre stavby na danom  pozemku</w:t>
            </w:r>
          </w:p>
        </w:tc>
      </w:tr>
      <w:tr w:rsidR="00261D27" w:rsidRPr="009B2559" w14:paraId="446ECE51" w14:textId="77777777" w:rsidTr="00C74C50">
        <w:trPr>
          <w:trHeight w:val="300"/>
        </w:trPr>
        <w:tc>
          <w:tcPr>
            <w:tcW w:w="1575" w:type="dxa"/>
            <w:vMerge w:val="restart"/>
            <w:shd w:val="clear" w:color="auto" w:fill="auto"/>
            <w:noWrap/>
            <w:vAlign w:val="center"/>
            <w:hideMark/>
          </w:tcPr>
          <w:p w14:paraId="763CCD3C" w14:textId="77777777" w:rsidR="00261D27" w:rsidRPr="009B2559" w:rsidRDefault="00261D27" w:rsidP="00E72283">
            <w:pPr>
              <w:jc w:val="center"/>
              <w:rPr>
                <w:color w:val="000000"/>
                <w:sz w:val="20"/>
                <w:szCs w:val="20"/>
              </w:rPr>
            </w:pPr>
            <w:r w:rsidRPr="009B2559">
              <w:rPr>
                <w:color w:val="000000"/>
                <w:sz w:val="20"/>
                <w:szCs w:val="20"/>
              </w:rPr>
              <w:t>Obytné nehnuteľnosti</w:t>
            </w:r>
          </w:p>
        </w:tc>
        <w:tc>
          <w:tcPr>
            <w:tcW w:w="3301" w:type="dxa"/>
            <w:shd w:val="clear" w:color="auto" w:fill="auto"/>
            <w:noWrap/>
            <w:vAlign w:val="center"/>
            <w:hideMark/>
          </w:tcPr>
          <w:p w14:paraId="159A676B" w14:textId="77777777" w:rsidR="00261D27" w:rsidRPr="009B2559" w:rsidRDefault="00261D27" w:rsidP="00E72283">
            <w:pPr>
              <w:rPr>
                <w:color w:val="000000"/>
                <w:sz w:val="20"/>
                <w:szCs w:val="20"/>
              </w:rPr>
            </w:pPr>
            <w:r w:rsidRPr="009B2559">
              <w:rPr>
                <w:color w:val="000000"/>
                <w:sz w:val="20"/>
                <w:szCs w:val="20"/>
              </w:rPr>
              <w:t>Byty</w:t>
            </w:r>
          </w:p>
        </w:tc>
        <w:tc>
          <w:tcPr>
            <w:tcW w:w="3063" w:type="dxa"/>
            <w:shd w:val="clear" w:color="auto" w:fill="auto"/>
            <w:noWrap/>
            <w:vAlign w:val="center"/>
            <w:hideMark/>
          </w:tcPr>
          <w:p w14:paraId="5F7E27A5"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05C3D27E"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372C9266" w14:textId="77777777" w:rsidTr="00C74C50">
        <w:trPr>
          <w:trHeight w:val="300"/>
        </w:trPr>
        <w:tc>
          <w:tcPr>
            <w:tcW w:w="1575" w:type="dxa"/>
            <w:vMerge/>
            <w:vAlign w:val="center"/>
            <w:hideMark/>
          </w:tcPr>
          <w:p w14:paraId="69EDC926"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24A9AD5" w14:textId="77777777" w:rsidR="00261D27" w:rsidRPr="009B2559" w:rsidRDefault="00261D27" w:rsidP="00E72283">
            <w:pPr>
              <w:rPr>
                <w:color w:val="000000"/>
                <w:sz w:val="20"/>
                <w:szCs w:val="20"/>
              </w:rPr>
            </w:pPr>
            <w:r w:rsidRPr="009B2559">
              <w:rPr>
                <w:color w:val="000000"/>
                <w:sz w:val="20"/>
                <w:szCs w:val="20"/>
              </w:rPr>
              <w:t>Domy</w:t>
            </w:r>
          </w:p>
        </w:tc>
        <w:tc>
          <w:tcPr>
            <w:tcW w:w="3063" w:type="dxa"/>
            <w:shd w:val="clear" w:color="auto" w:fill="auto"/>
            <w:noWrap/>
            <w:vAlign w:val="center"/>
            <w:hideMark/>
          </w:tcPr>
          <w:p w14:paraId="6322CA06"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48AD308E"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5EB208B2" w14:textId="77777777" w:rsidTr="00C74C50">
        <w:trPr>
          <w:trHeight w:val="300"/>
        </w:trPr>
        <w:tc>
          <w:tcPr>
            <w:tcW w:w="1575" w:type="dxa"/>
            <w:vMerge/>
            <w:vAlign w:val="center"/>
            <w:hideMark/>
          </w:tcPr>
          <w:p w14:paraId="43F93297" w14:textId="77777777" w:rsidR="00261D27" w:rsidRPr="009B2559" w:rsidRDefault="00261D27" w:rsidP="00E72283">
            <w:pPr>
              <w:rPr>
                <w:color w:val="000000"/>
                <w:sz w:val="20"/>
                <w:szCs w:val="20"/>
              </w:rPr>
            </w:pPr>
          </w:p>
        </w:tc>
        <w:tc>
          <w:tcPr>
            <w:tcW w:w="3301" w:type="dxa"/>
            <w:shd w:val="clear" w:color="auto" w:fill="auto"/>
            <w:noWrap/>
            <w:vAlign w:val="center"/>
            <w:hideMark/>
          </w:tcPr>
          <w:p w14:paraId="4A169509" w14:textId="77777777" w:rsidR="00261D27" w:rsidRPr="009B2559" w:rsidRDefault="00261D27" w:rsidP="00E72283">
            <w:pPr>
              <w:rPr>
                <w:color w:val="000000"/>
                <w:sz w:val="20"/>
                <w:szCs w:val="20"/>
              </w:rPr>
            </w:pPr>
            <w:r w:rsidRPr="009B2559">
              <w:rPr>
                <w:color w:val="000000"/>
                <w:sz w:val="20"/>
                <w:szCs w:val="20"/>
              </w:rPr>
              <w:t>Určené na rekreáciu</w:t>
            </w:r>
          </w:p>
        </w:tc>
        <w:tc>
          <w:tcPr>
            <w:tcW w:w="3063" w:type="dxa"/>
            <w:shd w:val="clear" w:color="auto" w:fill="auto"/>
            <w:noWrap/>
            <w:vAlign w:val="center"/>
            <w:hideMark/>
          </w:tcPr>
          <w:p w14:paraId="5F604D5D"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0C84D37D" w14:textId="77777777" w:rsidR="00261D27" w:rsidRPr="009B2559" w:rsidRDefault="00261D27" w:rsidP="00E72283">
            <w:pPr>
              <w:jc w:val="center"/>
              <w:rPr>
                <w:color w:val="000000"/>
                <w:sz w:val="20"/>
                <w:szCs w:val="20"/>
              </w:rPr>
            </w:pPr>
            <w:r w:rsidRPr="009B2559">
              <w:rPr>
                <w:color w:val="000000"/>
                <w:sz w:val="20"/>
                <w:szCs w:val="20"/>
              </w:rPr>
              <w:t>70</w:t>
            </w:r>
          </w:p>
        </w:tc>
      </w:tr>
      <w:tr w:rsidR="00261D27" w:rsidRPr="009B2559" w14:paraId="7B8F5683" w14:textId="77777777" w:rsidTr="00C74C50">
        <w:trPr>
          <w:trHeight w:val="272"/>
        </w:trPr>
        <w:tc>
          <w:tcPr>
            <w:tcW w:w="1575" w:type="dxa"/>
            <w:vMerge/>
            <w:vAlign w:val="center"/>
            <w:hideMark/>
          </w:tcPr>
          <w:p w14:paraId="6F048DE5" w14:textId="77777777" w:rsidR="00261D27" w:rsidRPr="009B2559" w:rsidRDefault="00261D27" w:rsidP="00E72283">
            <w:pPr>
              <w:rPr>
                <w:color w:val="000000"/>
                <w:sz w:val="20"/>
                <w:szCs w:val="20"/>
              </w:rPr>
            </w:pPr>
          </w:p>
        </w:tc>
        <w:tc>
          <w:tcPr>
            <w:tcW w:w="3301" w:type="dxa"/>
            <w:shd w:val="clear" w:color="auto" w:fill="auto"/>
            <w:noWrap/>
            <w:vAlign w:val="center"/>
            <w:hideMark/>
          </w:tcPr>
          <w:p w14:paraId="1CC4865A" w14:textId="77777777" w:rsidR="00261D27" w:rsidRPr="009B2559" w:rsidRDefault="00261D27" w:rsidP="00E72283">
            <w:pPr>
              <w:rPr>
                <w:color w:val="000000"/>
                <w:sz w:val="20"/>
                <w:szCs w:val="20"/>
              </w:rPr>
            </w:pPr>
            <w:r w:rsidRPr="009B2559">
              <w:rPr>
                <w:color w:val="000000"/>
                <w:sz w:val="20"/>
                <w:szCs w:val="20"/>
              </w:rPr>
              <w:t>Nedokončené</w:t>
            </w:r>
          </w:p>
        </w:tc>
        <w:tc>
          <w:tcPr>
            <w:tcW w:w="3063" w:type="dxa"/>
            <w:shd w:val="clear" w:color="auto" w:fill="auto"/>
            <w:noWrap/>
            <w:vAlign w:val="center"/>
            <w:hideMark/>
          </w:tcPr>
          <w:p w14:paraId="3A62DD6C"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14:paraId="7DD550F2" w14:textId="77777777" w:rsidR="00261D27" w:rsidRPr="009B2559" w:rsidRDefault="00261D27" w:rsidP="00E72283">
            <w:pPr>
              <w:jc w:val="center"/>
              <w:rPr>
                <w:color w:val="000000"/>
                <w:sz w:val="20"/>
                <w:szCs w:val="20"/>
              </w:rPr>
            </w:pPr>
            <w:r w:rsidRPr="009B2559">
              <w:rPr>
                <w:color w:val="000000"/>
                <w:sz w:val="20"/>
                <w:szCs w:val="20"/>
              </w:rPr>
              <w:t xml:space="preserve"> -10% z odporúčanej akceptácie</w:t>
            </w:r>
          </w:p>
        </w:tc>
      </w:tr>
      <w:tr w:rsidR="00261D27" w:rsidRPr="009B2559" w14:paraId="63EC615B" w14:textId="77777777" w:rsidTr="00C74C50">
        <w:trPr>
          <w:trHeight w:val="300"/>
        </w:trPr>
        <w:tc>
          <w:tcPr>
            <w:tcW w:w="1575" w:type="dxa"/>
            <w:vMerge w:val="restart"/>
            <w:shd w:val="clear" w:color="auto" w:fill="auto"/>
            <w:noWrap/>
            <w:vAlign w:val="center"/>
            <w:hideMark/>
          </w:tcPr>
          <w:p w14:paraId="44F6D082" w14:textId="77777777" w:rsidR="00261D27" w:rsidRPr="009B2559" w:rsidRDefault="00261D27" w:rsidP="00E72283">
            <w:pPr>
              <w:jc w:val="center"/>
              <w:rPr>
                <w:color w:val="000000"/>
                <w:sz w:val="20"/>
                <w:szCs w:val="20"/>
              </w:rPr>
            </w:pPr>
            <w:r w:rsidRPr="009B2559">
              <w:rPr>
                <w:color w:val="000000"/>
                <w:sz w:val="20"/>
                <w:szCs w:val="20"/>
              </w:rPr>
              <w:t>Komerčné nehnuteľnosti</w:t>
            </w:r>
          </w:p>
        </w:tc>
        <w:tc>
          <w:tcPr>
            <w:tcW w:w="3301" w:type="dxa"/>
            <w:shd w:val="clear" w:color="auto" w:fill="auto"/>
            <w:noWrap/>
            <w:vAlign w:val="center"/>
            <w:hideMark/>
          </w:tcPr>
          <w:p w14:paraId="4BA9DAE0" w14:textId="77777777" w:rsidR="00261D27" w:rsidRPr="009B2559" w:rsidRDefault="00261D27" w:rsidP="00E72283">
            <w:pPr>
              <w:rPr>
                <w:color w:val="000000"/>
                <w:sz w:val="20"/>
                <w:szCs w:val="20"/>
              </w:rPr>
            </w:pPr>
            <w:r w:rsidRPr="009B2559">
              <w:rPr>
                <w:color w:val="000000"/>
                <w:sz w:val="20"/>
                <w:szCs w:val="20"/>
              </w:rPr>
              <w:t>Hotely, motely, penzióny, ubytovne</w:t>
            </w:r>
          </w:p>
        </w:tc>
        <w:tc>
          <w:tcPr>
            <w:tcW w:w="3063" w:type="dxa"/>
            <w:shd w:val="clear" w:color="auto" w:fill="auto"/>
            <w:noWrap/>
            <w:vAlign w:val="center"/>
            <w:hideMark/>
          </w:tcPr>
          <w:p w14:paraId="4E3EA06F"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539DB317" w14:textId="77777777" w:rsidR="00261D27" w:rsidRPr="009B2559" w:rsidRDefault="00261D27" w:rsidP="00E72283">
            <w:pPr>
              <w:jc w:val="center"/>
              <w:rPr>
                <w:color w:val="000000"/>
                <w:sz w:val="20"/>
                <w:szCs w:val="20"/>
              </w:rPr>
            </w:pPr>
            <w:r w:rsidRPr="009B2559">
              <w:rPr>
                <w:color w:val="000000"/>
                <w:sz w:val="20"/>
                <w:szCs w:val="20"/>
              </w:rPr>
              <w:t>65</w:t>
            </w:r>
          </w:p>
        </w:tc>
      </w:tr>
      <w:tr w:rsidR="00261D27" w:rsidRPr="009B2559" w14:paraId="7A45EB64" w14:textId="77777777" w:rsidTr="00C74C50">
        <w:trPr>
          <w:trHeight w:val="300"/>
        </w:trPr>
        <w:tc>
          <w:tcPr>
            <w:tcW w:w="1575" w:type="dxa"/>
            <w:vMerge/>
            <w:vAlign w:val="center"/>
            <w:hideMark/>
          </w:tcPr>
          <w:p w14:paraId="7E5FBE64" w14:textId="77777777" w:rsidR="00261D27" w:rsidRPr="009B2559" w:rsidRDefault="00261D27" w:rsidP="00E72283">
            <w:pPr>
              <w:rPr>
                <w:color w:val="000000"/>
                <w:sz w:val="20"/>
                <w:szCs w:val="20"/>
              </w:rPr>
            </w:pPr>
          </w:p>
        </w:tc>
        <w:tc>
          <w:tcPr>
            <w:tcW w:w="3301" w:type="dxa"/>
            <w:shd w:val="clear" w:color="auto" w:fill="auto"/>
            <w:noWrap/>
            <w:vAlign w:val="center"/>
            <w:hideMark/>
          </w:tcPr>
          <w:p w14:paraId="3A17F678" w14:textId="77777777" w:rsidR="00261D27" w:rsidRPr="009B2559" w:rsidRDefault="00261D27" w:rsidP="00E72283">
            <w:pPr>
              <w:rPr>
                <w:color w:val="000000"/>
                <w:sz w:val="20"/>
                <w:szCs w:val="20"/>
              </w:rPr>
            </w:pPr>
            <w:r w:rsidRPr="009B2559">
              <w:rPr>
                <w:color w:val="000000"/>
                <w:sz w:val="20"/>
                <w:szCs w:val="20"/>
              </w:rPr>
              <w:t>Polyfunkčné a kancelárske budovy</w:t>
            </w:r>
          </w:p>
        </w:tc>
        <w:tc>
          <w:tcPr>
            <w:tcW w:w="3063" w:type="dxa"/>
            <w:shd w:val="clear" w:color="auto" w:fill="auto"/>
            <w:noWrap/>
            <w:vAlign w:val="center"/>
            <w:hideMark/>
          </w:tcPr>
          <w:p w14:paraId="4457220D"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5DC21900"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5641F05A" w14:textId="77777777" w:rsidTr="00C74C50">
        <w:trPr>
          <w:trHeight w:val="300"/>
        </w:trPr>
        <w:tc>
          <w:tcPr>
            <w:tcW w:w="1575" w:type="dxa"/>
            <w:vMerge/>
            <w:vAlign w:val="center"/>
            <w:hideMark/>
          </w:tcPr>
          <w:p w14:paraId="676445B9" w14:textId="77777777" w:rsidR="00261D27" w:rsidRPr="009B2559" w:rsidRDefault="00261D27" w:rsidP="00E72283">
            <w:pPr>
              <w:rPr>
                <w:color w:val="000000"/>
                <w:sz w:val="20"/>
                <w:szCs w:val="20"/>
              </w:rPr>
            </w:pPr>
          </w:p>
        </w:tc>
        <w:tc>
          <w:tcPr>
            <w:tcW w:w="3301" w:type="dxa"/>
            <w:shd w:val="clear" w:color="auto" w:fill="auto"/>
            <w:noWrap/>
            <w:vAlign w:val="center"/>
            <w:hideMark/>
          </w:tcPr>
          <w:p w14:paraId="0CD3C7B7" w14:textId="77777777" w:rsidR="00261D27" w:rsidRPr="009B2559" w:rsidRDefault="00261D27" w:rsidP="00E72283">
            <w:pPr>
              <w:rPr>
                <w:color w:val="000000"/>
                <w:sz w:val="20"/>
                <w:szCs w:val="20"/>
              </w:rPr>
            </w:pPr>
            <w:r w:rsidRPr="009B2559">
              <w:rPr>
                <w:color w:val="000000"/>
                <w:sz w:val="20"/>
                <w:szCs w:val="20"/>
              </w:rPr>
              <w:t>Obchodné domy</w:t>
            </w:r>
          </w:p>
        </w:tc>
        <w:tc>
          <w:tcPr>
            <w:tcW w:w="3063" w:type="dxa"/>
            <w:shd w:val="clear" w:color="auto" w:fill="auto"/>
            <w:noWrap/>
            <w:vAlign w:val="center"/>
            <w:hideMark/>
          </w:tcPr>
          <w:p w14:paraId="33A17479"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53FE1A40" w14:textId="77777777" w:rsidR="00261D27" w:rsidRPr="009B2559" w:rsidRDefault="00261D27" w:rsidP="00E72283">
            <w:pPr>
              <w:jc w:val="center"/>
              <w:rPr>
                <w:color w:val="000000"/>
                <w:sz w:val="20"/>
                <w:szCs w:val="20"/>
              </w:rPr>
            </w:pPr>
            <w:r w:rsidRPr="009B2559">
              <w:rPr>
                <w:color w:val="000000"/>
                <w:sz w:val="20"/>
                <w:szCs w:val="20"/>
              </w:rPr>
              <w:t>75</w:t>
            </w:r>
          </w:p>
        </w:tc>
      </w:tr>
      <w:tr w:rsidR="00261D27" w:rsidRPr="009B2559" w14:paraId="5A7657BC" w14:textId="77777777" w:rsidTr="00C74C50">
        <w:trPr>
          <w:trHeight w:val="300"/>
        </w:trPr>
        <w:tc>
          <w:tcPr>
            <w:tcW w:w="1575" w:type="dxa"/>
            <w:vMerge/>
            <w:vAlign w:val="center"/>
            <w:hideMark/>
          </w:tcPr>
          <w:p w14:paraId="3AAE8423" w14:textId="77777777" w:rsidR="00261D27" w:rsidRPr="009B2559" w:rsidRDefault="00261D27" w:rsidP="00E72283">
            <w:pPr>
              <w:rPr>
                <w:color w:val="000000"/>
                <w:sz w:val="20"/>
                <w:szCs w:val="20"/>
              </w:rPr>
            </w:pPr>
          </w:p>
        </w:tc>
        <w:tc>
          <w:tcPr>
            <w:tcW w:w="3301" w:type="dxa"/>
            <w:shd w:val="clear" w:color="auto" w:fill="auto"/>
            <w:noWrap/>
            <w:vAlign w:val="center"/>
            <w:hideMark/>
          </w:tcPr>
          <w:p w14:paraId="54100B94" w14:textId="77777777" w:rsidR="00261D27" w:rsidRPr="009B2559" w:rsidRDefault="00261D27" w:rsidP="00E72283">
            <w:pPr>
              <w:rPr>
                <w:color w:val="000000"/>
                <w:sz w:val="20"/>
                <w:szCs w:val="20"/>
              </w:rPr>
            </w:pPr>
            <w:r w:rsidRPr="009B2559">
              <w:rPr>
                <w:color w:val="000000"/>
                <w:sz w:val="20"/>
                <w:szCs w:val="20"/>
              </w:rPr>
              <w:t>Administratívne budovy</w:t>
            </w:r>
          </w:p>
        </w:tc>
        <w:tc>
          <w:tcPr>
            <w:tcW w:w="3063" w:type="dxa"/>
            <w:shd w:val="clear" w:color="auto" w:fill="auto"/>
            <w:noWrap/>
            <w:vAlign w:val="center"/>
            <w:hideMark/>
          </w:tcPr>
          <w:p w14:paraId="069916F1"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3A11DDCA" w14:textId="77777777" w:rsidR="00261D27" w:rsidRPr="009B2559" w:rsidRDefault="00261D27" w:rsidP="00E72283">
            <w:pPr>
              <w:jc w:val="center"/>
              <w:rPr>
                <w:color w:val="000000"/>
                <w:sz w:val="20"/>
                <w:szCs w:val="20"/>
              </w:rPr>
            </w:pPr>
            <w:r w:rsidRPr="009B2559">
              <w:rPr>
                <w:color w:val="000000"/>
                <w:sz w:val="20"/>
                <w:szCs w:val="20"/>
              </w:rPr>
              <w:t>75</w:t>
            </w:r>
          </w:p>
        </w:tc>
      </w:tr>
      <w:tr w:rsidR="00261D27" w:rsidRPr="009B2559" w14:paraId="2960CE5C" w14:textId="77777777" w:rsidTr="00C74C50">
        <w:trPr>
          <w:trHeight w:val="300"/>
        </w:trPr>
        <w:tc>
          <w:tcPr>
            <w:tcW w:w="1575" w:type="dxa"/>
            <w:vMerge/>
            <w:vAlign w:val="center"/>
            <w:hideMark/>
          </w:tcPr>
          <w:p w14:paraId="0910C0D6" w14:textId="77777777" w:rsidR="00261D27" w:rsidRPr="009B2559" w:rsidRDefault="00261D27" w:rsidP="00E72283">
            <w:pPr>
              <w:rPr>
                <w:color w:val="000000"/>
                <w:sz w:val="20"/>
                <w:szCs w:val="20"/>
              </w:rPr>
            </w:pPr>
          </w:p>
        </w:tc>
        <w:tc>
          <w:tcPr>
            <w:tcW w:w="3301" w:type="dxa"/>
            <w:shd w:val="clear" w:color="auto" w:fill="auto"/>
            <w:noWrap/>
            <w:vAlign w:val="center"/>
            <w:hideMark/>
          </w:tcPr>
          <w:p w14:paraId="62C276AE" w14:textId="77777777" w:rsidR="00261D27" w:rsidRPr="009B2559" w:rsidRDefault="00261D27" w:rsidP="00E72283">
            <w:pPr>
              <w:rPr>
                <w:color w:val="000000"/>
                <w:sz w:val="20"/>
                <w:szCs w:val="20"/>
              </w:rPr>
            </w:pPr>
            <w:r w:rsidRPr="009B2559">
              <w:rPr>
                <w:color w:val="000000"/>
                <w:sz w:val="20"/>
                <w:szCs w:val="20"/>
              </w:rPr>
              <w:t>Budovy pre sociálnu starostlivosť</w:t>
            </w:r>
          </w:p>
        </w:tc>
        <w:tc>
          <w:tcPr>
            <w:tcW w:w="3063" w:type="dxa"/>
            <w:shd w:val="clear" w:color="auto" w:fill="auto"/>
            <w:noWrap/>
            <w:vAlign w:val="center"/>
            <w:hideMark/>
          </w:tcPr>
          <w:p w14:paraId="594FE01B"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68553F0D"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504BC439" w14:textId="77777777" w:rsidTr="00C74C50">
        <w:trPr>
          <w:trHeight w:val="300"/>
        </w:trPr>
        <w:tc>
          <w:tcPr>
            <w:tcW w:w="1575" w:type="dxa"/>
            <w:vMerge/>
            <w:vAlign w:val="center"/>
            <w:hideMark/>
          </w:tcPr>
          <w:p w14:paraId="01D963D6" w14:textId="77777777" w:rsidR="00261D27" w:rsidRPr="009B2559" w:rsidRDefault="00261D27" w:rsidP="00E72283">
            <w:pPr>
              <w:rPr>
                <w:color w:val="000000"/>
                <w:sz w:val="20"/>
                <w:szCs w:val="20"/>
              </w:rPr>
            </w:pPr>
          </w:p>
        </w:tc>
        <w:tc>
          <w:tcPr>
            <w:tcW w:w="3301" w:type="dxa"/>
            <w:shd w:val="clear" w:color="auto" w:fill="auto"/>
            <w:noWrap/>
            <w:vAlign w:val="center"/>
            <w:hideMark/>
          </w:tcPr>
          <w:p w14:paraId="0BD7B601" w14:textId="77777777" w:rsidR="00261D27" w:rsidRPr="009B2559" w:rsidRDefault="00261D27" w:rsidP="00E72283">
            <w:pPr>
              <w:rPr>
                <w:color w:val="000000"/>
                <w:sz w:val="20"/>
                <w:szCs w:val="20"/>
              </w:rPr>
            </w:pPr>
            <w:r w:rsidRPr="009B2559">
              <w:rPr>
                <w:color w:val="000000"/>
                <w:sz w:val="20"/>
                <w:szCs w:val="20"/>
              </w:rPr>
              <w:t>Výrobné budovy, haly a sklady</w:t>
            </w:r>
          </w:p>
        </w:tc>
        <w:tc>
          <w:tcPr>
            <w:tcW w:w="3063" w:type="dxa"/>
            <w:shd w:val="clear" w:color="auto" w:fill="auto"/>
            <w:noWrap/>
            <w:vAlign w:val="center"/>
            <w:hideMark/>
          </w:tcPr>
          <w:p w14:paraId="6D6DECC0"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2D206EEA" w14:textId="77777777" w:rsidR="00261D27" w:rsidRPr="009B2559" w:rsidRDefault="00261D27" w:rsidP="00E72283">
            <w:pPr>
              <w:jc w:val="center"/>
              <w:rPr>
                <w:color w:val="000000"/>
                <w:sz w:val="20"/>
                <w:szCs w:val="20"/>
              </w:rPr>
            </w:pPr>
            <w:r w:rsidRPr="009B2559">
              <w:rPr>
                <w:color w:val="000000"/>
                <w:sz w:val="20"/>
                <w:szCs w:val="20"/>
              </w:rPr>
              <w:t>60</w:t>
            </w:r>
          </w:p>
        </w:tc>
      </w:tr>
      <w:tr w:rsidR="00261D27" w:rsidRPr="009B2559" w14:paraId="50A0A3A3" w14:textId="77777777" w:rsidTr="00C74C50">
        <w:trPr>
          <w:trHeight w:val="300"/>
        </w:trPr>
        <w:tc>
          <w:tcPr>
            <w:tcW w:w="1575" w:type="dxa"/>
            <w:vMerge/>
            <w:vAlign w:val="center"/>
            <w:hideMark/>
          </w:tcPr>
          <w:p w14:paraId="05B3A7E9" w14:textId="77777777" w:rsidR="00261D27" w:rsidRPr="009B2559" w:rsidRDefault="00261D27" w:rsidP="00E72283">
            <w:pPr>
              <w:rPr>
                <w:color w:val="000000"/>
                <w:sz w:val="20"/>
                <w:szCs w:val="20"/>
              </w:rPr>
            </w:pPr>
          </w:p>
        </w:tc>
        <w:tc>
          <w:tcPr>
            <w:tcW w:w="3301" w:type="dxa"/>
            <w:shd w:val="clear" w:color="auto" w:fill="auto"/>
            <w:noWrap/>
            <w:vAlign w:val="center"/>
            <w:hideMark/>
          </w:tcPr>
          <w:p w14:paraId="583D4A05" w14:textId="77777777" w:rsidR="00261D27" w:rsidRPr="009B2559" w:rsidRDefault="00261D27" w:rsidP="00E72283">
            <w:pPr>
              <w:rPr>
                <w:color w:val="000000"/>
                <w:sz w:val="20"/>
                <w:szCs w:val="20"/>
              </w:rPr>
            </w:pPr>
            <w:r w:rsidRPr="009B2559">
              <w:rPr>
                <w:color w:val="000000"/>
                <w:sz w:val="20"/>
                <w:szCs w:val="20"/>
              </w:rPr>
              <w:t>Garáže, dielne, malé obchody</w:t>
            </w:r>
          </w:p>
        </w:tc>
        <w:tc>
          <w:tcPr>
            <w:tcW w:w="3063" w:type="dxa"/>
            <w:shd w:val="clear" w:color="auto" w:fill="auto"/>
            <w:noWrap/>
            <w:vAlign w:val="center"/>
            <w:hideMark/>
          </w:tcPr>
          <w:p w14:paraId="424D7A62"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315CCFE7" w14:textId="77777777" w:rsidR="00261D27" w:rsidRPr="009B2559" w:rsidRDefault="00261D27" w:rsidP="00E72283">
            <w:pPr>
              <w:jc w:val="center"/>
              <w:rPr>
                <w:color w:val="000000"/>
                <w:sz w:val="20"/>
                <w:szCs w:val="20"/>
              </w:rPr>
            </w:pPr>
            <w:r w:rsidRPr="009B2559">
              <w:rPr>
                <w:color w:val="000000"/>
                <w:sz w:val="20"/>
                <w:szCs w:val="20"/>
              </w:rPr>
              <w:t>70</w:t>
            </w:r>
          </w:p>
        </w:tc>
      </w:tr>
      <w:tr w:rsidR="00261D27" w:rsidRPr="009B2559" w14:paraId="7369AE7E" w14:textId="77777777" w:rsidTr="00C74C50">
        <w:trPr>
          <w:trHeight w:val="300"/>
        </w:trPr>
        <w:tc>
          <w:tcPr>
            <w:tcW w:w="1575" w:type="dxa"/>
            <w:vMerge/>
            <w:vAlign w:val="center"/>
            <w:hideMark/>
          </w:tcPr>
          <w:p w14:paraId="3DB2926F" w14:textId="77777777" w:rsidR="00261D27" w:rsidRPr="009B2559" w:rsidRDefault="00261D27" w:rsidP="00E72283">
            <w:pPr>
              <w:rPr>
                <w:color w:val="000000"/>
                <w:sz w:val="20"/>
                <w:szCs w:val="20"/>
              </w:rPr>
            </w:pPr>
          </w:p>
        </w:tc>
        <w:tc>
          <w:tcPr>
            <w:tcW w:w="3301" w:type="dxa"/>
            <w:shd w:val="clear" w:color="auto" w:fill="auto"/>
            <w:noWrap/>
            <w:vAlign w:val="center"/>
            <w:hideMark/>
          </w:tcPr>
          <w:p w14:paraId="06A88D96" w14:textId="77777777" w:rsidR="00261D27" w:rsidRPr="009B2559" w:rsidRDefault="00261D27" w:rsidP="00E72283">
            <w:pPr>
              <w:rPr>
                <w:color w:val="000000"/>
                <w:sz w:val="20"/>
                <w:szCs w:val="20"/>
              </w:rPr>
            </w:pPr>
            <w:r w:rsidRPr="009B2559">
              <w:rPr>
                <w:color w:val="000000"/>
                <w:sz w:val="20"/>
                <w:szCs w:val="20"/>
              </w:rPr>
              <w:t>Stavby zdravotníckych zariadení</w:t>
            </w:r>
          </w:p>
        </w:tc>
        <w:tc>
          <w:tcPr>
            <w:tcW w:w="3063" w:type="dxa"/>
            <w:shd w:val="clear" w:color="auto" w:fill="auto"/>
            <w:noWrap/>
            <w:vAlign w:val="center"/>
            <w:hideMark/>
          </w:tcPr>
          <w:p w14:paraId="0B4C5E21"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0BC3D908"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7C5A133A" w14:textId="77777777" w:rsidTr="00C74C50">
        <w:trPr>
          <w:trHeight w:val="300"/>
        </w:trPr>
        <w:tc>
          <w:tcPr>
            <w:tcW w:w="1575" w:type="dxa"/>
            <w:vMerge/>
            <w:vAlign w:val="center"/>
            <w:hideMark/>
          </w:tcPr>
          <w:p w14:paraId="38580685" w14:textId="77777777" w:rsidR="00261D27" w:rsidRPr="009B2559" w:rsidRDefault="00261D27" w:rsidP="00E72283">
            <w:pPr>
              <w:rPr>
                <w:color w:val="000000"/>
                <w:sz w:val="20"/>
                <w:szCs w:val="20"/>
              </w:rPr>
            </w:pPr>
          </w:p>
        </w:tc>
        <w:tc>
          <w:tcPr>
            <w:tcW w:w="3301" w:type="dxa"/>
            <w:shd w:val="clear" w:color="auto" w:fill="auto"/>
            <w:noWrap/>
            <w:vAlign w:val="center"/>
            <w:hideMark/>
          </w:tcPr>
          <w:p w14:paraId="23FEE1C7" w14:textId="77777777" w:rsidR="00261D27" w:rsidRPr="009B2559" w:rsidRDefault="00261D27" w:rsidP="00E72283">
            <w:pPr>
              <w:rPr>
                <w:color w:val="000000"/>
                <w:sz w:val="20"/>
                <w:szCs w:val="20"/>
              </w:rPr>
            </w:pPr>
            <w:r w:rsidRPr="009B2559">
              <w:rPr>
                <w:color w:val="000000"/>
                <w:sz w:val="20"/>
                <w:szCs w:val="20"/>
              </w:rPr>
              <w:t>Poľnohosp., lesné a vodné stavby</w:t>
            </w:r>
          </w:p>
        </w:tc>
        <w:tc>
          <w:tcPr>
            <w:tcW w:w="3063" w:type="dxa"/>
            <w:shd w:val="clear" w:color="auto" w:fill="auto"/>
            <w:noWrap/>
            <w:vAlign w:val="center"/>
            <w:hideMark/>
          </w:tcPr>
          <w:p w14:paraId="04285162"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noWrap/>
            <w:vAlign w:val="center"/>
            <w:hideMark/>
          </w:tcPr>
          <w:p w14:paraId="19C6D806"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3D9B3A84" w14:textId="77777777" w:rsidTr="00C74C50">
        <w:trPr>
          <w:trHeight w:val="300"/>
        </w:trPr>
        <w:tc>
          <w:tcPr>
            <w:tcW w:w="1575" w:type="dxa"/>
            <w:vMerge/>
            <w:vAlign w:val="center"/>
            <w:hideMark/>
          </w:tcPr>
          <w:p w14:paraId="26A088FD" w14:textId="77777777" w:rsidR="00261D27" w:rsidRPr="009B2559" w:rsidRDefault="00261D27" w:rsidP="00E72283">
            <w:pPr>
              <w:rPr>
                <w:color w:val="000000"/>
                <w:sz w:val="20"/>
                <w:szCs w:val="20"/>
              </w:rPr>
            </w:pPr>
          </w:p>
        </w:tc>
        <w:tc>
          <w:tcPr>
            <w:tcW w:w="3301" w:type="dxa"/>
            <w:shd w:val="clear" w:color="auto" w:fill="auto"/>
            <w:vAlign w:val="center"/>
            <w:hideMark/>
          </w:tcPr>
          <w:p w14:paraId="77B4218E" w14:textId="77777777" w:rsidR="00261D27" w:rsidRPr="009B2559" w:rsidRDefault="00261D27" w:rsidP="00E72283">
            <w:pPr>
              <w:rPr>
                <w:color w:val="000000"/>
                <w:sz w:val="20"/>
                <w:szCs w:val="20"/>
              </w:rPr>
            </w:pPr>
            <w:r w:rsidRPr="009B2559">
              <w:rPr>
                <w:color w:val="000000"/>
                <w:sz w:val="20"/>
                <w:szCs w:val="20"/>
              </w:rPr>
              <w:t xml:space="preserve">Ostatné rozostavané stavby   </w:t>
            </w:r>
          </w:p>
        </w:tc>
        <w:tc>
          <w:tcPr>
            <w:tcW w:w="3063" w:type="dxa"/>
            <w:shd w:val="clear" w:color="auto" w:fill="auto"/>
            <w:vAlign w:val="center"/>
            <w:hideMark/>
          </w:tcPr>
          <w:p w14:paraId="54784802" w14:textId="77777777" w:rsidR="00261D27" w:rsidRPr="009B2559" w:rsidRDefault="00261D27" w:rsidP="00E72283">
            <w:pPr>
              <w:rPr>
                <w:color w:val="000000"/>
                <w:sz w:val="20"/>
                <w:szCs w:val="20"/>
              </w:rPr>
            </w:pPr>
            <w:r w:rsidRPr="009B2559">
              <w:rPr>
                <w:color w:val="000000"/>
                <w:sz w:val="20"/>
                <w:szCs w:val="20"/>
              </w:rPr>
              <w:t>Znalecký posudok</w:t>
            </w:r>
          </w:p>
        </w:tc>
        <w:tc>
          <w:tcPr>
            <w:tcW w:w="1756" w:type="dxa"/>
            <w:shd w:val="clear" w:color="auto" w:fill="auto"/>
            <w:vAlign w:val="center"/>
            <w:hideMark/>
          </w:tcPr>
          <w:p w14:paraId="256F65A5"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35D3B3FB" w14:textId="77777777" w:rsidTr="00C74C50">
        <w:trPr>
          <w:trHeight w:val="300"/>
        </w:trPr>
        <w:tc>
          <w:tcPr>
            <w:tcW w:w="1575" w:type="dxa"/>
            <w:vMerge/>
            <w:vAlign w:val="center"/>
            <w:hideMark/>
          </w:tcPr>
          <w:p w14:paraId="0720B00D" w14:textId="77777777" w:rsidR="00261D27" w:rsidRPr="009B2559" w:rsidRDefault="00261D27" w:rsidP="00E72283">
            <w:pPr>
              <w:rPr>
                <w:color w:val="000000"/>
                <w:sz w:val="20"/>
                <w:szCs w:val="20"/>
              </w:rPr>
            </w:pPr>
          </w:p>
        </w:tc>
        <w:tc>
          <w:tcPr>
            <w:tcW w:w="3301" w:type="dxa"/>
            <w:shd w:val="clear" w:color="auto" w:fill="auto"/>
            <w:noWrap/>
            <w:vAlign w:val="center"/>
            <w:hideMark/>
          </w:tcPr>
          <w:p w14:paraId="0C0E8AE3" w14:textId="77777777" w:rsidR="00261D27" w:rsidRPr="009B2559" w:rsidRDefault="00261D27" w:rsidP="00E72283">
            <w:pPr>
              <w:rPr>
                <w:color w:val="000000"/>
                <w:sz w:val="20"/>
                <w:szCs w:val="20"/>
              </w:rPr>
            </w:pPr>
            <w:r w:rsidRPr="009B2559">
              <w:rPr>
                <w:color w:val="000000"/>
                <w:sz w:val="20"/>
                <w:szCs w:val="20"/>
              </w:rPr>
              <w:t>Technologické parky</w:t>
            </w:r>
          </w:p>
        </w:tc>
        <w:tc>
          <w:tcPr>
            <w:tcW w:w="3063" w:type="dxa"/>
            <w:shd w:val="clear" w:color="auto" w:fill="auto"/>
            <w:vAlign w:val="center"/>
            <w:hideMark/>
          </w:tcPr>
          <w:p w14:paraId="24F2E7BB"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15B0AC6E"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57E1B706" w14:textId="77777777" w:rsidTr="00C74C50">
        <w:trPr>
          <w:trHeight w:val="300"/>
        </w:trPr>
        <w:tc>
          <w:tcPr>
            <w:tcW w:w="1575" w:type="dxa"/>
            <w:vMerge w:val="restart"/>
            <w:shd w:val="clear" w:color="auto" w:fill="auto"/>
            <w:vAlign w:val="center"/>
            <w:hideMark/>
          </w:tcPr>
          <w:p w14:paraId="15AC6A9E" w14:textId="77777777" w:rsidR="00261D27" w:rsidRPr="009B2559" w:rsidRDefault="00261D27" w:rsidP="00E72283">
            <w:pPr>
              <w:jc w:val="center"/>
              <w:rPr>
                <w:color w:val="000000"/>
                <w:sz w:val="20"/>
                <w:szCs w:val="20"/>
              </w:rPr>
            </w:pPr>
            <w:r w:rsidRPr="009B2559">
              <w:rPr>
                <w:color w:val="000000"/>
                <w:sz w:val="20"/>
                <w:szCs w:val="20"/>
              </w:rPr>
              <w:t>Hnuteľný majetok</w:t>
            </w:r>
          </w:p>
        </w:tc>
        <w:tc>
          <w:tcPr>
            <w:tcW w:w="3301" w:type="dxa"/>
            <w:shd w:val="clear" w:color="auto" w:fill="auto"/>
            <w:vAlign w:val="center"/>
            <w:hideMark/>
          </w:tcPr>
          <w:p w14:paraId="1282FF5A" w14:textId="77777777" w:rsidR="00261D27" w:rsidRPr="009B2559" w:rsidRDefault="00261D27" w:rsidP="00E72283">
            <w:pPr>
              <w:rPr>
                <w:color w:val="000000"/>
                <w:sz w:val="20"/>
                <w:szCs w:val="20"/>
              </w:rPr>
            </w:pPr>
            <w:r w:rsidRPr="009B2559">
              <w:rPr>
                <w:color w:val="000000"/>
                <w:sz w:val="20"/>
                <w:szCs w:val="20"/>
              </w:rPr>
              <w:t>Motorové vozidlá</w:t>
            </w:r>
          </w:p>
        </w:tc>
        <w:tc>
          <w:tcPr>
            <w:tcW w:w="3063" w:type="dxa"/>
            <w:shd w:val="clear" w:color="auto" w:fill="auto"/>
            <w:vAlign w:val="center"/>
            <w:hideMark/>
          </w:tcPr>
          <w:p w14:paraId="468ACBE7"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vAlign w:val="center"/>
            <w:hideMark/>
          </w:tcPr>
          <w:p w14:paraId="55BD3D33" w14:textId="77777777" w:rsidR="00261D27" w:rsidRPr="009B2559" w:rsidRDefault="00261D27" w:rsidP="00E72283">
            <w:pPr>
              <w:jc w:val="center"/>
              <w:rPr>
                <w:color w:val="000000"/>
                <w:sz w:val="20"/>
                <w:szCs w:val="20"/>
              </w:rPr>
            </w:pPr>
            <w:r w:rsidRPr="009B2559">
              <w:rPr>
                <w:color w:val="000000"/>
                <w:sz w:val="20"/>
                <w:szCs w:val="20"/>
              </w:rPr>
              <w:t>60</w:t>
            </w:r>
          </w:p>
        </w:tc>
      </w:tr>
      <w:tr w:rsidR="00261D27" w:rsidRPr="009B2559" w14:paraId="2B8D8E7A" w14:textId="77777777" w:rsidTr="00C74C50">
        <w:trPr>
          <w:trHeight w:val="300"/>
        </w:trPr>
        <w:tc>
          <w:tcPr>
            <w:tcW w:w="1575" w:type="dxa"/>
            <w:vMerge/>
            <w:vAlign w:val="center"/>
            <w:hideMark/>
          </w:tcPr>
          <w:p w14:paraId="093757CB" w14:textId="77777777" w:rsidR="00261D27" w:rsidRPr="009B2559" w:rsidRDefault="00261D27" w:rsidP="00E72283">
            <w:pPr>
              <w:rPr>
                <w:color w:val="000000"/>
                <w:sz w:val="20"/>
                <w:szCs w:val="20"/>
              </w:rPr>
            </w:pPr>
          </w:p>
        </w:tc>
        <w:tc>
          <w:tcPr>
            <w:tcW w:w="3301" w:type="dxa"/>
            <w:shd w:val="clear" w:color="auto" w:fill="auto"/>
            <w:noWrap/>
            <w:vAlign w:val="center"/>
            <w:hideMark/>
          </w:tcPr>
          <w:p w14:paraId="2B2FCED4" w14:textId="77777777" w:rsidR="00261D27" w:rsidRPr="009B2559" w:rsidRDefault="00261D27" w:rsidP="00E72283">
            <w:pPr>
              <w:rPr>
                <w:color w:val="000000"/>
                <w:sz w:val="20"/>
                <w:szCs w:val="20"/>
              </w:rPr>
            </w:pPr>
            <w:r w:rsidRPr="009B2559">
              <w:rPr>
                <w:color w:val="000000"/>
                <w:sz w:val="20"/>
                <w:szCs w:val="20"/>
              </w:rPr>
              <w:t>Nákladné motorové vozidlá, autobusy</w:t>
            </w:r>
          </w:p>
        </w:tc>
        <w:tc>
          <w:tcPr>
            <w:tcW w:w="3063" w:type="dxa"/>
            <w:shd w:val="clear" w:color="auto" w:fill="auto"/>
            <w:vAlign w:val="center"/>
            <w:hideMark/>
          </w:tcPr>
          <w:p w14:paraId="641E6AD0"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7DF4988F"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0FF87FFA" w14:textId="77777777" w:rsidTr="00C74C50">
        <w:trPr>
          <w:trHeight w:val="900"/>
        </w:trPr>
        <w:tc>
          <w:tcPr>
            <w:tcW w:w="1575" w:type="dxa"/>
            <w:vMerge/>
            <w:vAlign w:val="center"/>
            <w:hideMark/>
          </w:tcPr>
          <w:p w14:paraId="709FA0C7" w14:textId="77777777" w:rsidR="00261D27" w:rsidRPr="009B2559" w:rsidRDefault="00261D27" w:rsidP="00E72283">
            <w:pPr>
              <w:rPr>
                <w:color w:val="000000"/>
                <w:sz w:val="20"/>
                <w:szCs w:val="20"/>
              </w:rPr>
            </w:pPr>
          </w:p>
        </w:tc>
        <w:tc>
          <w:tcPr>
            <w:tcW w:w="3301" w:type="dxa"/>
            <w:shd w:val="clear" w:color="auto" w:fill="auto"/>
            <w:vAlign w:val="center"/>
            <w:hideMark/>
          </w:tcPr>
          <w:p w14:paraId="36E7F6EB" w14:textId="77777777" w:rsidR="00261D27" w:rsidRPr="009B2559" w:rsidRDefault="00261D27" w:rsidP="00E72283">
            <w:pPr>
              <w:rPr>
                <w:color w:val="000000"/>
                <w:sz w:val="20"/>
                <w:szCs w:val="20"/>
              </w:rPr>
            </w:pPr>
            <w:r w:rsidRPr="009B2559">
              <w:rPr>
                <w:color w:val="000000"/>
                <w:sz w:val="20"/>
                <w:szCs w:val="20"/>
              </w:rPr>
              <w:t>Cestné motorové vozidlá, ostatné dopravné prostriedky a dopravné prostriedky na špecifické účely</w:t>
            </w:r>
          </w:p>
        </w:tc>
        <w:tc>
          <w:tcPr>
            <w:tcW w:w="3063" w:type="dxa"/>
            <w:shd w:val="clear" w:color="auto" w:fill="auto"/>
            <w:vAlign w:val="center"/>
            <w:hideMark/>
          </w:tcPr>
          <w:p w14:paraId="7BF85C53"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01FADCE2" w14:textId="77777777" w:rsidR="00261D27" w:rsidRPr="009B2559" w:rsidRDefault="00261D27" w:rsidP="00E72283">
            <w:pPr>
              <w:jc w:val="center"/>
              <w:rPr>
                <w:color w:val="000000"/>
                <w:sz w:val="20"/>
                <w:szCs w:val="20"/>
              </w:rPr>
            </w:pPr>
            <w:r w:rsidRPr="009B2559">
              <w:rPr>
                <w:color w:val="000000"/>
                <w:sz w:val="20"/>
                <w:szCs w:val="20"/>
              </w:rPr>
              <w:t>45</w:t>
            </w:r>
          </w:p>
        </w:tc>
      </w:tr>
      <w:tr w:rsidR="00261D27" w:rsidRPr="009B2559" w14:paraId="12857247" w14:textId="77777777" w:rsidTr="00C74C50">
        <w:trPr>
          <w:trHeight w:val="300"/>
        </w:trPr>
        <w:tc>
          <w:tcPr>
            <w:tcW w:w="1575" w:type="dxa"/>
            <w:vMerge/>
            <w:vAlign w:val="center"/>
            <w:hideMark/>
          </w:tcPr>
          <w:p w14:paraId="4B52644D" w14:textId="77777777" w:rsidR="00261D27" w:rsidRPr="009B2559" w:rsidRDefault="00261D27" w:rsidP="00E72283">
            <w:pPr>
              <w:rPr>
                <w:color w:val="000000"/>
                <w:sz w:val="20"/>
                <w:szCs w:val="20"/>
              </w:rPr>
            </w:pPr>
          </w:p>
        </w:tc>
        <w:tc>
          <w:tcPr>
            <w:tcW w:w="3301" w:type="dxa"/>
            <w:shd w:val="clear" w:color="auto" w:fill="auto"/>
            <w:noWrap/>
            <w:vAlign w:val="center"/>
            <w:hideMark/>
          </w:tcPr>
          <w:p w14:paraId="32DEBD95" w14:textId="77777777" w:rsidR="00261D27" w:rsidRPr="009B2559" w:rsidRDefault="00261D27" w:rsidP="00E72283">
            <w:pPr>
              <w:rPr>
                <w:color w:val="000000"/>
                <w:sz w:val="20"/>
                <w:szCs w:val="20"/>
              </w:rPr>
            </w:pPr>
            <w:r w:rsidRPr="009B2559">
              <w:rPr>
                <w:color w:val="000000"/>
                <w:sz w:val="20"/>
                <w:szCs w:val="20"/>
              </w:rPr>
              <w:t>Poľnohospodárske stroje</w:t>
            </w:r>
          </w:p>
        </w:tc>
        <w:tc>
          <w:tcPr>
            <w:tcW w:w="3063" w:type="dxa"/>
            <w:shd w:val="clear" w:color="auto" w:fill="auto"/>
            <w:vAlign w:val="center"/>
            <w:hideMark/>
          </w:tcPr>
          <w:p w14:paraId="261BCE47"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13C548C5" w14:textId="77777777" w:rsidR="00261D27" w:rsidRPr="009B2559" w:rsidRDefault="00261D27" w:rsidP="00E72283">
            <w:pPr>
              <w:jc w:val="center"/>
              <w:rPr>
                <w:color w:val="000000"/>
                <w:sz w:val="20"/>
                <w:szCs w:val="20"/>
              </w:rPr>
            </w:pPr>
            <w:r w:rsidRPr="009B2559">
              <w:rPr>
                <w:color w:val="000000"/>
                <w:sz w:val="20"/>
                <w:szCs w:val="20"/>
              </w:rPr>
              <w:t>45</w:t>
            </w:r>
          </w:p>
        </w:tc>
      </w:tr>
      <w:tr w:rsidR="00261D27" w:rsidRPr="009B2559" w14:paraId="4274FCAB" w14:textId="77777777" w:rsidTr="00C74C50">
        <w:trPr>
          <w:trHeight w:val="600"/>
        </w:trPr>
        <w:tc>
          <w:tcPr>
            <w:tcW w:w="1575" w:type="dxa"/>
            <w:vMerge/>
            <w:vAlign w:val="center"/>
            <w:hideMark/>
          </w:tcPr>
          <w:p w14:paraId="247DD6ED" w14:textId="77777777" w:rsidR="00261D27" w:rsidRPr="009B2559" w:rsidRDefault="00261D27" w:rsidP="00E72283">
            <w:pPr>
              <w:rPr>
                <w:color w:val="000000"/>
                <w:sz w:val="20"/>
                <w:szCs w:val="20"/>
              </w:rPr>
            </w:pPr>
          </w:p>
        </w:tc>
        <w:tc>
          <w:tcPr>
            <w:tcW w:w="3301" w:type="dxa"/>
            <w:shd w:val="clear" w:color="auto" w:fill="auto"/>
            <w:vAlign w:val="center"/>
            <w:hideMark/>
          </w:tcPr>
          <w:p w14:paraId="0AAB005E" w14:textId="77777777" w:rsidR="00261D27" w:rsidRPr="009B2559" w:rsidRDefault="00261D27" w:rsidP="00E72283">
            <w:pPr>
              <w:rPr>
                <w:color w:val="000000"/>
                <w:sz w:val="20"/>
                <w:szCs w:val="20"/>
              </w:rPr>
            </w:pPr>
            <w:r w:rsidRPr="009B2559">
              <w:rPr>
                <w:color w:val="000000"/>
                <w:sz w:val="20"/>
                <w:szCs w:val="20"/>
              </w:rPr>
              <w:t xml:space="preserve">Stavebné, potravinárske, polygrafické  a iné stroje. </w:t>
            </w:r>
          </w:p>
        </w:tc>
        <w:tc>
          <w:tcPr>
            <w:tcW w:w="3063" w:type="dxa"/>
            <w:shd w:val="clear" w:color="auto" w:fill="auto"/>
            <w:vAlign w:val="center"/>
            <w:hideMark/>
          </w:tcPr>
          <w:p w14:paraId="5D39C773" w14:textId="77777777" w:rsidR="00261D27" w:rsidRPr="009B2559" w:rsidRDefault="00261D27" w:rsidP="00E72283">
            <w:pPr>
              <w:rPr>
                <w:color w:val="000000"/>
                <w:sz w:val="20"/>
                <w:szCs w:val="20"/>
              </w:rPr>
            </w:pPr>
            <w:r w:rsidRPr="009B2559">
              <w:rPr>
                <w:color w:val="000000"/>
                <w:sz w:val="20"/>
                <w:szCs w:val="20"/>
              </w:rPr>
              <w:t>Znalecký posudok, kúpna cena</w:t>
            </w:r>
          </w:p>
        </w:tc>
        <w:tc>
          <w:tcPr>
            <w:tcW w:w="1756" w:type="dxa"/>
            <w:shd w:val="clear" w:color="auto" w:fill="auto"/>
            <w:noWrap/>
            <w:vAlign w:val="center"/>
            <w:hideMark/>
          </w:tcPr>
          <w:p w14:paraId="0CA5748D" w14:textId="77777777" w:rsidR="00261D27" w:rsidRPr="009B2559" w:rsidRDefault="00261D27" w:rsidP="00E72283">
            <w:pPr>
              <w:jc w:val="center"/>
              <w:rPr>
                <w:color w:val="000000"/>
                <w:sz w:val="20"/>
                <w:szCs w:val="20"/>
              </w:rPr>
            </w:pPr>
            <w:r w:rsidRPr="009B2559">
              <w:rPr>
                <w:color w:val="000000"/>
                <w:sz w:val="20"/>
                <w:szCs w:val="20"/>
              </w:rPr>
              <w:t>50</w:t>
            </w:r>
          </w:p>
        </w:tc>
      </w:tr>
      <w:tr w:rsidR="00261D27" w:rsidRPr="009B2559" w14:paraId="441F80C3" w14:textId="77777777" w:rsidTr="00C74C50">
        <w:trPr>
          <w:trHeight w:val="645"/>
        </w:trPr>
        <w:tc>
          <w:tcPr>
            <w:tcW w:w="1575" w:type="dxa"/>
            <w:vMerge/>
            <w:vAlign w:val="center"/>
            <w:hideMark/>
          </w:tcPr>
          <w:p w14:paraId="1D0E15D9" w14:textId="77777777" w:rsidR="00261D27" w:rsidRPr="009B2559" w:rsidRDefault="00261D27" w:rsidP="00E72283">
            <w:pPr>
              <w:rPr>
                <w:color w:val="000000"/>
                <w:sz w:val="20"/>
                <w:szCs w:val="20"/>
              </w:rPr>
            </w:pPr>
          </w:p>
        </w:tc>
        <w:tc>
          <w:tcPr>
            <w:tcW w:w="3301" w:type="dxa"/>
            <w:shd w:val="clear" w:color="auto" w:fill="auto"/>
            <w:noWrap/>
            <w:vAlign w:val="center"/>
            <w:hideMark/>
          </w:tcPr>
          <w:p w14:paraId="4068E49F" w14:textId="77777777" w:rsidR="00261D27" w:rsidRPr="009B2559" w:rsidRDefault="00261D27" w:rsidP="00E72283">
            <w:pPr>
              <w:rPr>
                <w:color w:val="000000"/>
                <w:sz w:val="20"/>
                <w:szCs w:val="20"/>
              </w:rPr>
            </w:pPr>
            <w:r w:rsidRPr="009B2559">
              <w:rPr>
                <w:color w:val="000000"/>
                <w:sz w:val="20"/>
                <w:szCs w:val="20"/>
              </w:rPr>
              <w:t>Hotové výroby, tovary, polotovary a suroviny atď.</w:t>
            </w:r>
          </w:p>
        </w:tc>
        <w:tc>
          <w:tcPr>
            <w:tcW w:w="3063" w:type="dxa"/>
            <w:shd w:val="clear" w:color="auto" w:fill="auto"/>
            <w:vAlign w:val="center"/>
            <w:hideMark/>
          </w:tcPr>
          <w:p w14:paraId="131789D9" w14:textId="77777777" w:rsidR="00261D27" w:rsidRPr="009B2559" w:rsidRDefault="00261D27" w:rsidP="00E72283">
            <w:pPr>
              <w:rPr>
                <w:color w:val="000000"/>
                <w:sz w:val="20"/>
                <w:szCs w:val="20"/>
              </w:rPr>
            </w:pPr>
            <w:r w:rsidRPr="009B2559">
              <w:rPr>
                <w:color w:val="000000"/>
                <w:sz w:val="20"/>
                <w:szCs w:val="20"/>
              </w:rPr>
              <w:t xml:space="preserve">Znalecký posudok, účtovná cena, komparatívne ohodnotenie </w:t>
            </w:r>
          </w:p>
        </w:tc>
        <w:tc>
          <w:tcPr>
            <w:tcW w:w="1756" w:type="dxa"/>
            <w:shd w:val="clear" w:color="auto" w:fill="auto"/>
            <w:noWrap/>
            <w:vAlign w:val="center"/>
            <w:hideMark/>
          </w:tcPr>
          <w:p w14:paraId="090FF465" w14:textId="77777777" w:rsidR="00261D27" w:rsidRPr="009B2559" w:rsidRDefault="00261D27" w:rsidP="00E72283">
            <w:pPr>
              <w:jc w:val="center"/>
              <w:rPr>
                <w:color w:val="000000"/>
                <w:sz w:val="20"/>
                <w:szCs w:val="20"/>
              </w:rPr>
            </w:pPr>
            <w:r w:rsidRPr="009B2559">
              <w:rPr>
                <w:color w:val="000000"/>
                <w:sz w:val="20"/>
                <w:szCs w:val="20"/>
              </w:rPr>
              <w:t>20</w:t>
            </w:r>
          </w:p>
        </w:tc>
      </w:tr>
      <w:tr w:rsidR="00261D27" w:rsidRPr="009B2559" w14:paraId="6398A294" w14:textId="77777777" w:rsidTr="00C74C50">
        <w:trPr>
          <w:trHeight w:val="300"/>
        </w:trPr>
        <w:tc>
          <w:tcPr>
            <w:tcW w:w="1575" w:type="dxa"/>
            <w:shd w:val="clear" w:color="auto" w:fill="auto"/>
            <w:noWrap/>
            <w:vAlign w:val="center"/>
            <w:hideMark/>
          </w:tcPr>
          <w:p w14:paraId="079B89EB" w14:textId="77777777" w:rsidR="00261D27" w:rsidRPr="009B2559" w:rsidRDefault="00261D27" w:rsidP="00E72283">
            <w:pPr>
              <w:jc w:val="center"/>
              <w:rPr>
                <w:color w:val="000000"/>
                <w:sz w:val="20"/>
                <w:szCs w:val="20"/>
              </w:rPr>
            </w:pPr>
            <w:r w:rsidRPr="009B2559">
              <w:rPr>
                <w:color w:val="000000"/>
                <w:sz w:val="20"/>
                <w:szCs w:val="20"/>
              </w:rPr>
              <w:t>Pohľadávky</w:t>
            </w:r>
          </w:p>
        </w:tc>
        <w:tc>
          <w:tcPr>
            <w:tcW w:w="3301" w:type="dxa"/>
            <w:shd w:val="clear" w:color="auto" w:fill="auto"/>
            <w:noWrap/>
            <w:vAlign w:val="center"/>
            <w:hideMark/>
          </w:tcPr>
          <w:p w14:paraId="75069E03"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19E8C849" w14:textId="77777777" w:rsidR="00261D27" w:rsidRPr="009B2559" w:rsidRDefault="00261D27" w:rsidP="00E72283">
            <w:pPr>
              <w:rPr>
                <w:color w:val="000000"/>
                <w:sz w:val="20"/>
                <w:szCs w:val="20"/>
              </w:rPr>
            </w:pPr>
            <w:r w:rsidRPr="009B2559">
              <w:rPr>
                <w:color w:val="000000"/>
                <w:sz w:val="20"/>
                <w:szCs w:val="20"/>
              </w:rPr>
              <w:t>Menovitá hodnota v účtovníctve</w:t>
            </w:r>
          </w:p>
        </w:tc>
        <w:tc>
          <w:tcPr>
            <w:tcW w:w="1756" w:type="dxa"/>
            <w:shd w:val="clear" w:color="auto" w:fill="auto"/>
            <w:noWrap/>
            <w:vAlign w:val="center"/>
            <w:hideMark/>
          </w:tcPr>
          <w:p w14:paraId="12586147" w14:textId="77777777" w:rsidR="00261D27" w:rsidRPr="009B2559" w:rsidRDefault="00261D27" w:rsidP="00E72283">
            <w:pPr>
              <w:jc w:val="center"/>
              <w:rPr>
                <w:color w:val="000000"/>
                <w:sz w:val="20"/>
                <w:szCs w:val="20"/>
              </w:rPr>
            </w:pPr>
            <w:r w:rsidRPr="009B2559">
              <w:rPr>
                <w:color w:val="000000"/>
                <w:sz w:val="20"/>
                <w:szCs w:val="20"/>
              </w:rPr>
              <w:t>60</w:t>
            </w:r>
          </w:p>
        </w:tc>
      </w:tr>
      <w:tr w:rsidR="00261D27" w:rsidRPr="009B2559" w14:paraId="6EB4AFE2" w14:textId="77777777" w:rsidTr="00C74C50">
        <w:trPr>
          <w:trHeight w:val="300"/>
        </w:trPr>
        <w:tc>
          <w:tcPr>
            <w:tcW w:w="1575" w:type="dxa"/>
            <w:shd w:val="clear" w:color="auto" w:fill="auto"/>
            <w:noWrap/>
            <w:vAlign w:val="center"/>
            <w:hideMark/>
          </w:tcPr>
          <w:p w14:paraId="71A1F409" w14:textId="77777777" w:rsidR="00261D27" w:rsidRPr="009B2559" w:rsidRDefault="00261D27" w:rsidP="00E72283">
            <w:pPr>
              <w:jc w:val="center"/>
              <w:rPr>
                <w:color w:val="000000"/>
                <w:sz w:val="20"/>
                <w:szCs w:val="20"/>
              </w:rPr>
            </w:pPr>
            <w:r w:rsidRPr="009B2559">
              <w:rPr>
                <w:color w:val="000000"/>
                <w:sz w:val="20"/>
                <w:szCs w:val="20"/>
              </w:rPr>
              <w:t>Financie</w:t>
            </w:r>
          </w:p>
        </w:tc>
        <w:tc>
          <w:tcPr>
            <w:tcW w:w="3301" w:type="dxa"/>
            <w:shd w:val="clear" w:color="auto" w:fill="auto"/>
            <w:noWrap/>
            <w:vAlign w:val="center"/>
            <w:hideMark/>
          </w:tcPr>
          <w:p w14:paraId="6D1BE92A" w14:textId="77777777" w:rsidR="00261D27" w:rsidRPr="009B2559" w:rsidRDefault="00261D27" w:rsidP="00E72283">
            <w:pPr>
              <w:rPr>
                <w:color w:val="000000"/>
                <w:sz w:val="20"/>
                <w:szCs w:val="20"/>
              </w:rPr>
            </w:pPr>
            <w:r w:rsidRPr="009B2559">
              <w:rPr>
                <w:color w:val="000000"/>
                <w:sz w:val="20"/>
                <w:szCs w:val="20"/>
              </w:rPr>
              <w:t>Termín. vklady, vkladné knižky atď.</w:t>
            </w:r>
          </w:p>
        </w:tc>
        <w:tc>
          <w:tcPr>
            <w:tcW w:w="3063" w:type="dxa"/>
            <w:shd w:val="clear" w:color="auto" w:fill="auto"/>
            <w:noWrap/>
            <w:vAlign w:val="bottom"/>
            <w:hideMark/>
          </w:tcPr>
          <w:p w14:paraId="62CCDFAD" w14:textId="77777777" w:rsidR="00261D27" w:rsidRPr="009B2559" w:rsidRDefault="00261D27" w:rsidP="00E72283">
            <w:pPr>
              <w:rPr>
                <w:color w:val="000000"/>
                <w:sz w:val="20"/>
                <w:szCs w:val="20"/>
              </w:rPr>
            </w:pPr>
            <w:r w:rsidRPr="009B2559">
              <w:rPr>
                <w:color w:val="000000"/>
                <w:sz w:val="20"/>
                <w:szCs w:val="20"/>
              </w:rPr>
              <w:t> </w:t>
            </w:r>
          </w:p>
        </w:tc>
        <w:tc>
          <w:tcPr>
            <w:tcW w:w="1756" w:type="dxa"/>
            <w:shd w:val="clear" w:color="auto" w:fill="auto"/>
            <w:noWrap/>
            <w:vAlign w:val="center"/>
            <w:hideMark/>
          </w:tcPr>
          <w:p w14:paraId="68ADCD95" w14:textId="77777777" w:rsidR="00261D27" w:rsidRPr="009B2559" w:rsidRDefault="00261D27" w:rsidP="00E72283">
            <w:pPr>
              <w:jc w:val="center"/>
              <w:rPr>
                <w:color w:val="000000"/>
                <w:sz w:val="20"/>
                <w:szCs w:val="20"/>
              </w:rPr>
            </w:pPr>
            <w:r w:rsidRPr="009B2559">
              <w:rPr>
                <w:color w:val="000000"/>
                <w:sz w:val="20"/>
                <w:szCs w:val="20"/>
              </w:rPr>
              <w:t>100</w:t>
            </w:r>
          </w:p>
        </w:tc>
      </w:tr>
      <w:tr w:rsidR="00261D27" w:rsidRPr="009B2559" w14:paraId="249E12AB" w14:textId="77777777" w:rsidTr="00C74C50">
        <w:trPr>
          <w:trHeight w:val="300"/>
        </w:trPr>
        <w:tc>
          <w:tcPr>
            <w:tcW w:w="1575" w:type="dxa"/>
            <w:shd w:val="clear" w:color="auto" w:fill="auto"/>
            <w:noWrap/>
            <w:vAlign w:val="center"/>
            <w:hideMark/>
          </w:tcPr>
          <w:p w14:paraId="24CC5A61" w14:textId="77777777" w:rsidR="00261D27" w:rsidRPr="009B2559" w:rsidRDefault="00261D27" w:rsidP="00E72283">
            <w:pPr>
              <w:jc w:val="center"/>
              <w:rPr>
                <w:color w:val="000000"/>
                <w:sz w:val="20"/>
                <w:szCs w:val="20"/>
              </w:rPr>
            </w:pPr>
            <w:r w:rsidRPr="009B2559">
              <w:rPr>
                <w:color w:val="000000"/>
                <w:sz w:val="20"/>
                <w:szCs w:val="20"/>
              </w:rPr>
              <w:t>Ručenie</w:t>
            </w:r>
          </w:p>
        </w:tc>
        <w:tc>
          <w:tcPr>
            <w:tcW w:w="3301" w:type="dxa"/>
            <w:shd w:val="clear" w:color="auto" w:fill="auto"/>
            <w:noWrap/>
            <w:vAlign w:val="center"/>
            <w:hideMark/>
          </w:tcPr>
          <w:p w14:paraId="4EB3F6A8"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690A6671" w14:textId="77777777" w:rsidR="00261D27" w:rsidRPr="009B2559" w:rsidRDefault="00261D27" w:rsidP="00E72283">
            <w:pPr>
              <w:rPr>
                <w:color w:val="000000"/>
                <w:sz w:val="20"/>
                <w:szCs w:val="20"/>
              </w:rPr>
            </w:pPr>
            <w:r w:rsidRPr="009B2559">
              <w:rPr>
                <w:color w:val="000000"/>
                <w:sz w:val="20"/>
                <w:szCs w:val="20"/>
              </w:rPr>
              <w:t>Výška záväzku, bonita ručiteľa</w:t>
            </w:r>
          </w:p>
        </w:tc>
        <w:tc>
          <w:tcPr>
            <w:tcW w:w="1756" w:type="dxa"/>
            <w:shd w:val="clear" w:color="auto" w:fill="auto"/>
            <w:noWrap/>
            <w:vAlign w:val="center"/>
            <w:hideMark/>
          </w:tcPr>
          <w:p w14:paraId="4F08EDF8" w14:textId="77777777" w:rsidR="00261D27" w:rsidRPr="009B2559" w:rsidRDefault="00261D27" w:rsidP="00E72283">
            <w:pPr>
              <w:jc w:val="center"/>
              <w:rPr>
                <w:color w:val="000000"/>
                <w:sz w:val="20"/>
                <w:szCs w:val="20"/>
              </w:rPr>
            </w:pPr>
            <w:r w:rsidRPr="009B2559">
              <w:rPr>
                <w:color w:val="000000"/>
                <w:sz w:val="20"/>
                <w:szCs w:val="20"/>
              </w:rPr>
              <w:t>80</w:t>
            </w:r>
          </w:p>
        </w:tc>
      </w:tr>
      <w:tr w:rsidR="00261D27" w:rsidRPr="009B2559" w14:paraId="7BB47415" w14:textId="77777777" w:rsidTr="00C74C50">
        <w:trPr>
          <w:trHeight w:val="300"/>
        </w:trPr>
        <w:tc>
          <w:tcPr>
            <w:tcW w:w="1575" w:type="dxa"/>
            <w:shd w:val="clear" w:color="auto" w:fill="auto"/>
            <w:noWrap/>
            <w:vAlign w:val="center"/>
            <w:hideMark/>
          </w:tcPr>
          <w:p w14:paraId="5F3F0036" w14:textId="77777777" w:rsidR="00261D27" w:rsidRPr="009B2559" w:rsidRDefault="00261D27" w:rsidP="00E72283">
            <w:pPr>
              <w:jc w:val="center"/>
              <w:rPr>
                <w:color w:val="000000"/>
                <w:sz w:val="20"/>
                <w:szCs w:val="20"/>
              </w:rPr>
            </w:pPr>
            <w:r w:rsidRPr="009B2559">
              <w:rPr>
                <w:color w:val="000000"/>
                <w:sz w:val="20"/>
                <w:szCs w:val="20"/>
              </w:rPr>
              <w:t>Banková záruka</w:t>
            </w:r>
          </w:p>
        </w:tc>
        <w:tc>
          <w:tcPr>
            <w:tcW w:w="3301" w:type="dxa"/>
            <w:shd w:val="clear" w:color="auto" w:fill="auto"/>
            <w:noWrap/>
            <w:vAlign w:val="center"/>
            <w:hideMark/>
          </w:tcPr>
          <w:p w14:paraId="0EF80C82"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5D04987D" w14:textId="77777777" w:rsidR="00261D27" w:rsidRPr="009B2559" w:rsidRDefault="00261D27" w:rsidP="00E72283">
            <w:pPr>
              <w:rPr>
                <w:color w:val="000000"/>
                <w:sz w:val="20"/>
                <w:szCs w:val="20"/>
              </w:rPr>
            </w:pPr>
            <w:r w:rsidRPr="009B2559">
              <w:rPr>
                <w:color w:val="000000"/>
                <w:sz w:val="20"/>
                <w:szCs w:val="20"/>
              </w:rPr>
              <w:t>Bonita banky (rating)</w:t>
            </w:r>
          </w:p>
        </w:tc>
        <w:tc>
          <w:tcPr>
            <w:tcW w:w="1756" w:type="dxa"/>
            <w:shd w:val="clear" w:color="auto" w:fill="auto"/>
            <w:noWrap/>
            <w:vAlign w:val="center"/>
            <w:hideMark/>
          </w:tcPr>
          <w:p w14:paraId="145AD545" w14:textId="77777777" w:rsidR="00261D27" w:rsidRPr="009B2559" w:rsidRDefault="00261D27" w:rsidP="00E72283">
            <w:pPr>
              <w:jc w:val="center"/>
              <w:rPr>
                <w:color w:val="000000"/>
                <w:sz w:val="20"/>
                <w:szCs w:val="20"/>
              </w:rPr>
            </w:pPr>
            <w:r w:rsidRPr="009B2559">
              <w:rPr>
                <w:color w:val="000000"/>
                <w:sz w:val="20"/>
                <w:szCs w:val="20"/>
              </w:rPr>
              <w:t>100</w:t>
            </w:r>
          </w:p>
        </w:tc>
      </w:tr>
      <w:tr w:rsidR="00261D27" w:rsidRPr="009B2559" w14:paraId="03616407" w14:textId="77777777" w:rsidTr="00C74C50">
        <w:trPr>
          <w:trHeight w:val="300"/>
        </w:trPr>
        <w:tc>
          <w:tcPr>
            <w:tcW w:w="1575" w:type="dxa"/>
            <w:shd w:val="clear" w:color="auto" w:fill="auto"/>
            <w:noWrap/>
            <w:vAlign w:val="center"/>
            <w:hideMark/>
          </w:tcPr>
          <w:p w14:paraId="54D6366D" w14:textId="77777777" w:rsidR="00261D27" w:rsidRPr="009B2559" w:rsidRDefault="00261D27" w:rsidP="00E72283">
            <w:pPr>
              <w:jc w:val="center"/>
              <w:rPr>
                <w:color w:val="000000"/>
                <w:sz w:val="20"/>
                <w:szCs w:val="20"/>
              </w:rPr>
            </w:pPr>
            <w:r w:rsidRPr="009B2559">
              <w:rPr>
                <w:color w:val="000000"/>
                <w:sz w:val="20"/>
                <w:szCs w:val="20"/>
              </w:rPr>
              <w:t>Cenné papiere</w:t>
            </w:r>
          </w:p>
        </w:tc>
        <w:tc>
          <w:tcPr>
            <w:tcW w:w="3301" w:type="dxa"/>
            <w:shd w:val="clear" w:color="auto" w:fill="auto"/>
            <w:noWrap/>
            <w:vAlign w:val="center"/>
            <w:hideMark/>
          </w:tcPr>
          <w:p w14:paraId="38F2C38C"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noWrap/>
            <w:vAlign w:val="bottom"/>
            <w:hideMark/>
          </w:tcPr>
          <w:p w14:paraId="5444A46E" w14:textId="77777777" w:rsidR="00261D27" w:rsidRPr="009B2559" w:rsidRDefault="00261D27" w:rsidP="00E72283">
            <w:pPr>
              <w:rPr>
                <w:color w:val="000000"/>
                <w:sz w:val="20"/>
                <w:szCs w:val="20"/>
              </w:rPr>
            </w:pPr>
            <w:r w:rsidRPr="009B2559">
              <w:rPr>
                <w:color w:val="000000"/>
                <w:sz w:val="20"/>
                <w:szCs w:val="20"/>
              </w:rPr>
              <w:t>Rating, trhová a menovitá hodnota</w:t>
            </w:r>
          </w:p>
        </w:tc>
        <w:tc>
          <w:tcPr>
            <w:tcW w:w="1756" w:type="dxa"/>
            <w:shd w:val="clear" w:color="auto" w:fill="auto"/>
            <w:noWrap/>
            <w:vAlign w:val="center"/>
            <w:hideMark/>
          </w:tcPr>
          <w:p w14:paraId="6864F03E" w14:textId="77777777" w:rsidR="00261D27" w:rsidRPr="009B2559" w:rsidRDefault="00261D27" w:rsidP="00E72283">
            <w:pPr>
              <w:jc w:val="center"/>
              <w:rPr>
                <w:color w:val="000000"/>
                <w:sz w:val="20"/>
                <w:szCs w:val="20"/>
              </w:rPr>
            </w:pPr>
            <w:r w:rsidRPr="009B2559">
              <w:rPr>
                <w:color w:val="000000"/>
                <w:sz w:val="20"/>
                <w:szCs w:val="20"/>
              </w:rPr>
              <w:t>95</w:t>
            </w:r>
          </w:p>
        </w:tc>
      </w:tr>
      <w:tr w:rsidR="00261D27" w:rsidRPr="009B2559" w14:paraId="081DFA8D" w14:textId="77777777" w:rsidTr="00C74C50">
        <w:trPr>
          <w:trHeight w:val="585"/>
        </w:trPr>
        <w:tc>
          <w:tcPr>
            <w:tcW w:w="1575" w:type="dxa"/>
            <w:shd w:val="clear" w:color="auto" w:fill="auto"/>
            <w:noWrap/>
            <w:vAlign w:val="center"/>
            <w:hideMark/>
          </w:tcPr>
          <w:p w14:paraId="4A470A6D" w14:textId="77777777" w:rsidR="00261D27" w:rsidRPr="009B2559" w:rsidRDefault="00261D27" w:rsidP="00E72283">
            <w:pPr>
              <w:jc w:val="center"/>
              <w:rPr>
                <w:color w:val="000000"/>
                <w:sz w:val="20"/>
                <w:szCs w:val="20"/>
              </w:rPr>
            </w:pPr>
            <w:r w:rsidRPr="009B2559">
              <w:rPr>
                <w:color w:val="000000"/>
                <w:sz w:val="20"/>
                <w:szCs w:val="20"/>
              </w:rPr>
              <w:t>Podnik</w:t>
            </w:r>
          </w:p>
        </w:tc>
        <w:tc>
          <w:tcPr>
            <w:tcW w:w="3301" w:type="dxa"/>
            <w:shd w:val="clear" w:color="auto" w:fill="auto"/>
            <w:noWrap/>
            <w:vAlign w:val="center"/>
            <w:hideMark/>
          </w:tcPr>
          <w:p w14:paraId="2267E60B" w14:textId="77777777" w:rsidR="00261D27" w:rsidRPr="009B2559" w:rsidRDefault="00261D27" w:rsidP="00E72283">
            <w:pPr>
              <w:rPr>
                <w:color w:val="000000"/>
                <w:sz w:val="20"/>
                <w:szCs w:val="20"/>
              </w:rPr>
            </w:pPr>
            <w:r w:rsidRPr="009B2559">
              <w:rPr>
                <w:color w:val="000000"/>
                <w:sz w:val="20"/>
                <w:szCs w:val="20"/>
              </w:rPr>
              <w:t> </w:t>
            </w:r>
          </w:p>
        </w:tc>
        <w:tc>
          <w:tcPr>
            <w:tcW w:w="3063" w:type="dxa"/>
            <w:shd w:val="clear" w:color="auto" w:fill="auto"/>
            <w:vAlign w:val="bottom"/>
            <w:hideMark/>
          </w:tcPr>
          <w:p w14:paraId="06F103CC" w14:textId="77777777" w:rsidR="00261D27" w:rsidRPr="009B2559" w:rsidRDefault="00261D27" w:rsidP="00E72283">
            <w:pPr>
              <w:rPr>
                <w:color w:val="000000"/>
                <w:sz w:val="20"/>
                <w:szCs w:val="20"/>
              </w:rPr>
            </w:pPr>
            <w:r w:rsidRPr="009B2559">
              <w:rPr>
                <w:color w:val="000000"/>
                <w:sz w:val="20"/>
                <w:szCs w:val="20"/>
              </w:rPr>
              <w:t>Hodnoty podielov a ziskovosti, znalecký posudok, účtovná hodnota</w:t>
            </w:r>
          </w:p>
        </w:tc>
        <w:tc>
          <w:tcPr>
            <w:tcW w:w="1756" w:type="dxa"/>
            <w:shd w:val="clear" w:color="auto" w:fill="auto"/>
            <w:noWrap/>
            <w:vAlign w:val="center"/>
            <w:hideMark/>
          </w:tcPr>
          <w:p w14:paraId="672B6DBE" w14:textId="77777777" w:rsidR="00261D27" w:rsidRPr="009B2559" w:rsidRDefault="00261D27" w:rsidP="00E72283">
            <w:pPr>
              <w:jc w:val="center"/>
              <w:rPr>
                <w:color w:val="000000"/>
                <w:sz w:val="20"/>
                <w:szCs w:val="20"/>
              </w:rPr>
            </w:pPr>
            <w:r w:rsidRPr="009B2559">
              <w:rPr>
                <w:color w:val="000000"/>
                <w:sz w:val="20"/>
                <w:szCs w:val="20"/>
              </w:rPr>
              <w:t>60</w:t>
            </w:r>
          </w:p>
        </w:tc>
      </w:tr>
    </w:tbl>
    <w:p w14:paraId="0121B59D" w14:textId="77777777" w:rsidR="00021C55" w:rsidRPr="00C74C50" w:rsidRDefault="00C74C50" w:rsidP="00C74C50">
      <w:pPr>
        <w:pStyle w:val="MPCKO3"/>
      </w:pPr>
      <w:bookmarkStart w:id="179" w:name="_Toc513644659"/>
      <w:bookmarkStart w:id="180" w:name="_Toc497228007"/>
      <w:r>
        <w:t xml:space="preserve">2.1.10 </w:t>
      </w:r>
      <w:r w:rsidR="00021C55" w:rsidRPr="00C74C50">
        <w:t>Záložné právo v prípade súbežného zakladania predmetu projektu v prospech financujúcej banky alebo financujúcej inštitúcie</w:t>
      </w:r>
      <w:bookmarkEnd w:id="179"/>
      <w:bookmarkEnd w:id="180"/>
    </w:p>
    <w:p w14:paraId="0540F8F8" w14:textId="77777777" w:rsidR="00021C55"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V prípade, ak RO v rámci OP umožní zakladať predmet projektu nadobudnutý z NFP alebo jeho časti v prospech financujúcej banky alebo financujúcej inštitúcie, vzájomné vzťahy medzi RO a financujúcou bankou alebo financujúcou inštitúciou upraví osobitná zmluva medzi RO a financujúcou bankou alebo financujúcou inštitúciou.</w:t>
      </w:r>
    </w:p>
    <w:p w14:paraId="289BE6A9" w14:textId="77777777" w:rsidR="00652DFE" w:rsidRPr="00652DFE" w:rsidRDefault="00652DFE" w:rsidP="00652DFE">
      <w:pPr>
        <w:pStyle w:val="Odsekzoznamu"/>
        <w:tabs>
          <w:tab w:val="left" w:pos="5505"/>
        </w:tabs>
        <w:spacing w:before="120" w:after="120"/>
        <w:ind w:left="426"/>
        <w:jc w:val="both"/>
        <w:rPr>
          <w:rFonts w:eastAsia="Calibri"/>
        </w:rPr>
      </w:pPr>
    </w:p>
    <w:p w14:paraId="7FECB8F1" w14:textId="77777777" w:rsidR="00021C55" w:rsidRPr="00652DFE" w:rsidRDefault="00021C55" w:rsidP="00652DFE">
      <w:pPr>
        <w:pStyle w:val="Odsekzoznamu"/>
        <w:numPr>
          <w:ilvl w:val="0"/>
          <w:numId w:val="103"/>
        </w:numPr>
        <w:tabs>
          <w:tab w:val="left" w:pos="5505"/>
        </w:tabs>
        <w:spacing w:before="120" w:after="120"/>
        <w:ind w:left="426" w:hanging="426"/>
        <w:jc w:val="both"/>
        <w:rPr>
          <w:rFonts w:eastAsia="Calibri"/>
        </w:rPr>
      </w:pPr>
      <w:r w:rsidRPr="00652DFE">
        <w:rPr>
          <w:rFonts w:eastAsia="Calibri"/>
        </w:rPr>
        <w:t>Podmienka týkajúce sa záložného práva v prípade súbežného záložného práva v prospech RO a financujúcej banky, ktorá je v postavení prednostného veriteľa, ktoré sa týkajú práv a povinností prijímateľa sú osobitne upravené v čl. 13 ods. 1 všeobecných zmluvných podmienok zmluvy o poskytnutí NFP.</w:t>
      </w:r>
    </w:p>
    <w:p w14:paraId="377FE468" w14:textId="77777777" w:rsidR="00261D27" w:rsidRPr="009B2559" w:rsidRDefault="00C74C50" w:rsidP="00C74C50">
      <w:pPr>
        <w:pStyle w:val="MPCKO2"/>
      </w:pPr>
      <w:bookmarkStart w:id="181" w:name="_Toc513644660"/>
      <w:bookmarkStart w:id="182" w:name="_Toc497228008"/>
      <w:r>
        <w:lastRenderedPageBreak/>
        <w:t>2</w:t>
      </w:r>
      <w:r w:rsidR="00261D27">
        <w:t>.2</w:t>
      </w:r>
      <w:r w:rsidR="00261D27" w:rsidRPr="009B2559">
        <w:t xml:space="preserve"> Ostatné druhy zabezpečovacích prostriedkov</w:t>
      </w:r>
      <w:bookmarkEnd w:id="182"/>
      <w:ins w:id="183" w:author="Autor">
        <w:r w:rsidR="00407014">
          <w:t xml:space="preserve"> alebo postupu zabezpečenia</w:t>
        </w:r>
      </w:ins>
      <w:bookmarkEnd w:id="181"/>
    </w:p>
    <w:p w14:paraId="406A4CC3" w14:textId="77777777" w:rsidR="00261D27" w:rsidRPr="009B2559" w:rsidRDefault="00C74C50" w:rsidP="00C74C50">
      <w:pPr>
        <w:pStyle w:val="MPCKO3"/>
      </w:pPr>
      <w:bookmarkStart w:id="184" w:name="_Toc513644661"/>
      <w:bookmarkStart w:id="185" w:name="_Toc497228009"/>
      <w:r>
        <w:t>2</w:t>
      </w:r>
      <w:r w:rsidR="00261D27" w:rsidRPr="009B2559">
        <w:t>.</w:t>
      </w:r>
      <w:r w:rsidR="00261D27">
        <w:t>2</w:t>
      </w:r>
      <w:r w:rsidR="00261D27" w:rsidRPr="009B2559">
        <w:t>.</w:t>
      </w:r>
      <w:r w:rsidR="00B151F4">
        <w:t>1</w:t>
      </w:r>
      <w:r w:rsidR="00261D27" w:rsidRPr="009B2559">
        <w:t xml:space="preserve"> Zádržné právo</w:t>
      </w:r>
      <w:bookmarkEnd w:id="184"/>
      <w:bookmarkEnd w:id="185"/>
    </w:p>
    <w:p w14:paraId="490FACA8" w14:textId="77777777" w:rsidR="00261D27" w:rsidRPr="009B2559" w:rsidRDefault="00261D27" w:rsidP="00C74C50">
      <w:pPr>
        <w:pStyle w:val="Odsekzoznamu"/>
        <w:numPr>
          <w:ilvl w:val="1"/>
          <w:numId w:val="42"/>
        </w:numPr>
        <w:spacing w:before="120" w:after="120"/>
        <w:ind w:left="425" w:hanging="425"/>
        <w:contextualSpacing w:val="0"/>
        <w:jc w:val="both"/>
      </w:pPr>
      <w:r w:rsidRPr="009B2559">
        <w:t xml:space="preserve">Zádržné právo oprávňuje toho, kto je povinný vydať vec, na zadržanie predmetnej veci s cieľom zabezpečenia svojej pohľadávky voči tomu, komu je inak povinný vec vydať.  </w:t>
      </w:r>
    </w:p>
    <w:p w14:paraId="795F7E5F" w14:textId="77777777" w:rsidR="00261D27" w:rsidRPr="009B2559" w:rsidRDefault="000C3EB0" w:rsidP="00C74C50">
      <w:pPr>
        <w:pStyle w:val="Odsekzoznamu"/>
        <w:numPr>
          <w:ilvl w:val="0"/>
          <w:numId w:val="42"/>
        </w:numPr>
        <w:spacing w:before="120" w:after="120"/>
        <w:ind w:left="425" w:hanging="425"/>
        <w:contextualSpacing w:val="0"/>
        <w:jc w:val="both"/>
      </w:pPr>
      <w:r>
        <w:t xml:space="preserve">Vzhľadom na charakter </w:t>
      </w:r>
      <w:r w:rsidR="002B0419">
        <w:t>zmluvného vzťahu pri poskytovaní NFP nie je uplatnenia tohto zabezpečovacieho prostriedku reálne využiteľné.</w:t>
      </w:r>
    </w:p>
    <w:p w14:paraId="5F7FFE71" w14:textId="77777777" w:rsidR="00261D27" w:rsidRPr="009B2559" w:rsidRDefault="00D86231" w:rsidP="00C74C50">
      <w:pPr>
        <w:pStyle w:val="MPCKO3"/>
      </w:pPr>
      <w:bookmarkStart w:id="186" w:name="_Toc513644662"/>
      <w:bookmarkStart w:id="187" w:name="_Toc497228010"/>
      <w:r>
        <w:t>2</w:t>
      </w:r>
      <w:r w:rsidR="00261D27">
        <w:t>.2</w:t>
      </w:r>
      <w:r w:rsidR="00261D27" w:rsidRPr="009B2559">
        <w:t>.</w:t>
      </w:r>
      <w:r w:rsidR="00B151F4">
        <w:t>2</w:t>
      </w:r>
      <w:r w:rsidR="00261D27" w:rsidRPr="009B2559">
        <w:t xml:space="preserve"> Zmluvná pokuta</w:t>
      </w:r>
      <w:bookmarkEnd w:id="186"/>
      <w:bookmarkEnd w:id="187"/>
    </w:p>
    <w:p w14:paraId="4C511FAC" w14:textId="77777777" w:rsidR="00261D27" w:rsidRPr="00C74C50" w:rsidRDefault="00261D27" w:rsidP="00C74C50">
      <w:pPr>
        <w:pStyle w:val="Odsekzoznamu"/>
        <w:numPr>
          <w:ilvl w:val="0"/>
          <w:numId w:val="71"/>
        </w:numPr>
        <w:spacing w:before="120" w:after="120"/>
        <w:ind w:left="425" w:hanging="425"/>
        <w:contextualSpacing w:val="0"/>
        <w:jc w:val="both"/>
      </w:pPr>
      <w:r w:rsidRPr="009B2559">
        <w:t xml:space="preserve">Zmluvnú pokutu ako zabezpečovací inštitút záväzkového práva možno chápať ako zmluvnými stranami vopred dohodnuté peňažné plnenie pre prípad nesplnenia záväzku vôbec, alebo pre prípad porušenia akejkoľvek inej zmluvnej povinnosti. Účastník, ktorý túto povinnosť poruší </w:t>
      </w:r>
      <w:r w:rsidRPr="00C74C50">
        <w:t>je zaviazaný do</w:t>
      </w:r>
      <w:r w:rsidR="00C74C50">
        <w:t>hodnutú zmluvnú pokutu zaplatiť</w:t>
      </w:r>
      <w:r w:rsidRPr="00C74C50">
        <w:t xml:space="preserve"> a to bez ohľadu</w:t>
      </w:r>
      <w:r w:rsidR="00C74C50">
        <w:t xml:space="preserve"> na to</w:t>
      </w:r>
      <w:r w:rsidRPr="00C74C50">
        <w:t xml:space="preserve">, </w:t>
      </w:r>
      <w:r w:rsidR="004B55CC">
        <w:t>že</w:t>
      </w:r>
      <w:r w:rsidR="004B55CC" w:rsidRPr="00C74C50">
        <w:t xml:space="preserve"> </w:t>
      </w:r>
      <w:r w:rsidRPr="00C74C50">
        <w:t>oprávnenému účastníkovi porušením povinnosti nevznikne škoda.</w:t>
      </w:r>
    </w:p>
    <w:p w14:paraId="5F38F588" w14:textId="77777777" w:rsidR="00261D27" w:rsidRPr="009B2559" w:rsidRDefault="00261D27" w:rsidP="00C74C50">
      <w:pPr>
        <w:pStyle w:val="Odsekzoznamu"/>
        <w:numPr>
          <w:ilvl w:val="0"/>
          <w:numId w:val="71"/>
        </w:numPr>
        <w:spacing w:before="120" w:after="120"/>
        <w:ind w:left="425" w:hanging="425"/>
        <w:contextualSpacing w:val="0"/>
        <w:jc w:val="both"/>
      </w:pPr>
      <w:r w:rsidRPr="00C74C50">
        <w:t xml:space="preserve">Ak nedôjde k porušeniu zmluvnej povinnosti, nemôžu nastať ani účinky zmluvnej pokuty, </w:t>
      </w:r>
      <w:r w:rsidRPr="009B2559">
        <w:t>ktorá je viazaná na hlavný záväzok dohodnutý v zmluve.</w:t>
      </w:r>
    </w:p>
    <w:p w14:paraId="27303966" w14:textId="77777777" w:rsidR="00261D27" w:rsidRPr="00C74C50" w:rsidRDefault="00261D27" w:rsidP="00C74C50">
      <w:pPr>
        <w:pStyle w:val="Odsekzoznamu"/>
        <w:numPr>
          <w:ilvl w:val="0"/>
          <w:numId w:val="71"/>
        </w:numPr>
        <w:spacing w:before="120" w:after="120"/>
        <w:ind w:left="425" w:hanging="425"/>
        <w:contextualSpacing w:val="0"/>
        <w:jc w:val="both"/>
      </w:pPr>
      <w:r w:rsidRPr="009B2559">
        <w:t xml:space="preserve">Účelom zmluvnej pokuty je donútiť </w:t>
      </w:r>
      <w:r>
        <w:t>účastníka</w:t>
      </w:r>
      <w:r w:rsidRPr="009B2559">
        <w:t xml:space="preserve"> zmluvy pod hrozbou majetkovej sankcie  k splneniu</w:t>
      </w:r>
      <w:r w:rsidRPr="00C74C50">
        <w:t xml:space="preserve"> zmluvnej povinnosti a teda má hlavne preventívny a zabezpečovací charakter.</w:t>
      </w:r>
    </w:p>
    <w:p w14:paraId="0016D37A" w14:textId="77777777" w:rsidR="00261D27" w:rsidRPr="00C74C50" w:rsidRDefault="00261D27" w:rsidP="00C74C50">
      <w:pPr>
        <w:pStyle w:val="Odsekzoznamu"/>
        <w:numPr>
          <w:ilvl w:val="0"/>
          <w:numId w:val="71"/>
        </w:numPr>
        <w:spacing w:before="120" w:after="120"/>
        <w:ind w:left="425" w:hanging="425"/>
        <w:contextualSpacing w:val="0"/>
        <w:jc w:val="both"/>
      </w:pPr>
      <w:r w:rsidRPr="00C74C50">
        <w:t>Charakteristické črty zmluvnej pokuty:</w:t>
      </w:r>
    </w:p>
    <w:p w14:paraId="06BBA57F"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vznik je podmienený dohode zmluvných strán na zmluvnej pokute</w:t>
      </w:r>
    </w:p>
    <w:p w14:paraId="67C8B920"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písomného dojednania</w:t>
      </w:r>
    </w:p>
    <w:p w14:paraId="1A72ECC5"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 xml:space="preserve">má peňažný charakter </w:t>
      </w:r>
    </w:p>
    <w:p w14:paraId="45F1F14C"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potreba zrozumiteľnej formulácie zabezpečovacej povinnosti</w:t>
      </w:r>
    </w:p>
    <w:p w14:paraId="6DC2BF22"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nutnosť určenia výšky alebo spôsobu určenia (napr. jednorazová suma, v % z ceny, v zlomkoch z ceny, z</w:t>
      </w:r>
      <w:r>
        <w:rPr>
          <w:rFonts w:eastAsia="Calibri"/>
        </w:rPr>
        <w:t>o</w:t>
      </w:r>
      <w:r w:rsidRPr="009B2559">
        <w:rPr>
          <w:rFonts w:eastAsia="Calibri"/>
        </w:rPr>
        <w:t xml:space="preserve"> sumy, </w:t>
      </w:r>
      <w:r>
        <w:rPr>
          <w:rFonts w:eastAsia="Calibri"/>
        </w:rPr>
        <w:t xml:space="preserve">v </w:t>
      </w:r>
      <w:r w:rsidRPr="009B2559">
        <w:rPr>
          <w:rFonts w:eastAsia="Calibri"/>
        </w:rPr>
        <w:t>% za časový úsek atď.)</w:t>
      </w:r>
    </w:p>
    <w:p w14:paraId="632B62FA"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závislosť od hlavného záväzku (od dohodnutej zmluvnej povinnosti, na ktorú sa viaže)</w:t>
      </w:r>
    </w:p>
    <w:p w14:paraId="1280F2C1" w14:textId="77777777" w:rsidR="00261D27" w:rsidRPr="009B2559" w:rsidRDefault="00261D27" w:rsidP="00C74C50">
      <w:pPr>
        <w:numPr>
          <w:ilvl w:val="0"/>
          <w:numId w:val="73"/>
        </w:numPr>
        <w:spacing w:before="120" w:after="120"/>
        <w:ind w:left="851" w:hanging="425"/>
        <w:jc w:val="both"/>
        <w:rPr>
          <w:rFonts w:eastAsia="Calibri"/>
        </w:rPr>
      </w:pPr>
      <w:r w:rsidRPr="009B2559">
        <w:rPr>
          <w:rFonts w:eastAsia="Calibri"/>
        </w:rPr>
        <w:t>je samostatný zabezpečovací inštitút, ktorý netvorí príslušenstvo pohľadávky</w:t>
      </w:r>
      <w:r w:rsidR="00D86231">
        <w:rPr>
          <w:rFonts w:eastAsia="Calibri"/>
        </w:rPr>
        <w:t>.</w:t>
      </w:r>
    </w:p>
    <w:p w14:paraId="77ED9919" w14:textId="77777777" w:rsidR="00261D27" w:rsidRPr="009B2559" w:rsidRDefault="00261D27" w:rsidP="00C74C50">
      <w:pPr>
        <w:pStyle w:val="Odsekzoznamu"/>
        <w:numPr>
          <w:ilvl w:val="0"/>
          <w:numId w:val="71"/>
        </w:numPr>
        <w:spacing w:before="120" w:after="120"/>
        <w:ind w:left="425" w:hanging="425"/>
        <w:contextualSpacing w:val="0"/>
        <w:jc w:val="both"/>
      </w:pPr>
      <w:r w:rsidRPr="009B2559">
        <w:t xml:space="preserve">Účastníkovi, ktorý porušil zmluvnú povinnosť vzniká povinnosť zaplatiť zmluvnú pokutu, aj keď oprávnenému účastníkovi porušením povinnosti nevznikne škoda  (§ 544 ods. 1 ObčZ). </w:t>
      </w:r>
    </w:p>
    <w:p w14:paraId="71173CC1" w14:textId="77777777" w:rsidR="00261D27" w:rsidRPr="009B2559" w:rsidRDefault="00261D27" w:rsidP="00C74C50">
      <w:pPr>
        <w:pStyle w:val="Odsekzoznamu"/>
        <w:numPr>
          <w:ilvl w:val="0"/>
          <w:numId w:val="71"/>
        </w:numPr>
        <w:spacing w:before="120" w:after="120"/>
        <w:ind w:left="425" w:hanging="425"/>
        <w:contextualSpacing w:val="0"/>
        <w:jc w:val="both"/>
      </w:pPr>
      <w:r w:rsidRPr="009B2559">
        <w:t xml:space="preserve">Veriteľ nie je oprávnený požadovať náhradu škody spôsobenej porušením povinnosti, na ktorú sa vzťahuje zmluvná pokuta, ak z dojednania účastníkov o zmluvnej pokute nevyplýva niečo iné. Domáhať sa náhrady škody presahujúcej zmluvnú pokutu je veriteľ oprávnený, len keď je to medzi účastníkmi dohodnuté (§ 545 ods. 2 ObčZ). </w:t>
      </w:r>
    </w:p>
    <w:p w14:paraId="2382AEE0" w14:textId="77777777" w:rsidR="00261D27" w:rsidRPr="009B2559" w:rsidRDefault="00261D27" w:rsidP="00C74C50">
      <w:pPr>
        <w:spacing w:before="120" w:after="120"/>
        <w:jc w:val="both"/>
        <w:rPr>
          <w:i/>
        </w:rPr>
      </w:pPr>
      <w:r w:rsidRPr="009B2559">
        <w:rPr>
          <w:i/>
        </w:rPr>
        <w:t>Vzťah zmluvnej pokuty a náhrady škody</w:t>
      </w:r>
    </w:p>
    <w:p w14:paraId="677B9D77" w14:textId="77777777" w:rsidR="00261D27" w:rsidRPr="009B2559" w:rsidRDefault="00261D27" w:rsidP="00C74C50">
      <w:pPr>
        <w:pStyle w:val="Odsekzoznamu"/>
        <w:numPr>
          <w:ilvl w:val="0"/>
          <w:numId w:val="71"/>
        </w:numPr>
        <w:spacing w:before="120" w:after="120"/>
        <w:ind w:left="425" w:hanging="425"/>
        <w:contextualSpacing w:val="0"/>
        <w:jc w:val="both"/>
      </w:pPr>
      <w:r w:rsidRPr="009B2559">
        <w:t xml:space="preserve">Medzi zmluvnou pokutou a náhradou škody existuje súvislosť, ak oprávnenému vznikne v dôsledku porušenia povinnosti zabezpečenej zmluvnou pokutou škoda. </w:t>
      </w:r>
    </w:p>
    <w:p w14:paraId="0C54D31F" w14:textId="77777777" w:rsidR="00261D27" w:rsidRPr="009B2559" w:rsidRDefault="00261D27" w:rsidP="00C74C50">
      <w:pPr>
        <w:pStyle w:val="Odsekzoznamu"/>
        <w:numPr>
          <w:ilvl w:val="0"/>
          <w:numId w:val="71"/>
        </w:numPr>
        <w:spacing w:before="120" w:after="120"/>
        <w:ind w:left="425" w:hanging="425"/>
        <w:contextualSpacing w:val="0"/>
        <w:jc w:val="both"/>
      </w:pPr>
      <w:r w:rsidRPr="009B2559">
        <w:lastRenderedPageBreak/>
        <w:t>Zmluvná pokuta v zmysle vyššie uvedeného</w:t>
      </w:r>
      <w:r>
        <w:t>,</w:t>
      </w:r>
      <w:r w:rsidRPr="009B2559">
        <w:t xml:space="preserve"> ako aj v nadväznosti </w:t>
      </w:r>
      <w:r>
        <w:t>na</w:t>
      </w:r>
      <w:r w:rsidRPr="009B2559">
        <w:t xml:space="preserve"> ustanovenia ObčZ, ObchZ a judikatúru</w:t>
      </w:r>
      <w:r w:rsidRPr="00D86231">
        <w:rPr>
          <w:vertAlign w:val="superscript"/>
        </w:rPr>
        <w:footnoteReference w:id="3"/>
      </w:r>
      <w:r w:rsidRPr="00D86231">
        <w:rPr>
          <w:vertAlign w:val="superscript"/>
        </w:rPr>
        <w:t xml:space="preserve"> </w:t>
      </w:r>
      <w:r w:rsidRPr="009B2559">
        <w:t>má povahu paušalizovanej náhrady škody.</w:t>
      </w:r>
    </w:p>
    <w:p w14:paraId="2D340D87" w14:textId="77777777" w:rsidR="00261D27" w:rsidRPr="009B2559" w:rsidRDefault="00261D27" w:rsidP="00C74C50">
      <w:pPr>
        <w:pStyle w:val="Odsekzoznamu"/>
        <w:numPr>
          <w:ilvl w:val="0"/>
          <w:numId w:val="71"/>
        </w:numPr>
        <w:spacing w:before="120" w:after="120"/>
        <w:ind w:left="425" w:hanging="425"/>
        <w:contextualSpacing w:val="0"/>
        <w:jc w:val="both"/>
      </w:pPr>
      <w:r w:rsidRPr="009B2559">
        <w:t>Možné alternatívy použitia zmluvnej pokuty v závislosti od vzťahu ku náhrade škody zo strany nároku oprávneného sú:</w:t>
      </w:r>
    </w:p>
    <w:p w14:paraId="40F7AF89" w14:textId="77777777" w:rsidR="00261D27" w:rsidRPr="009B2559" w:rsidRDefault="00261D27" w:rsidP="00C74C50">
      <w:pPr>
        <w:numPr>
          <w:ilvl w:val="0"/>
          <w:numId w:val="72"/>
        </w:numPr>
        <w:spacing w:before="120" w:after="120"/>
        <w:ind w:left="851" w:hanging="425"/>
        <w:jc w:val="both"/>
      </w:pPr>
      <w:r>
        <w:rPr>
          <w:i/>
        </w:rPr>
        <w:t>nárok iba na zmluvnú pokutu:</w:t>
      </w:r>
      <w:r w:rsidRPr="009B2559">
        <w:rPr>
          <w:i/>
        </w:rPr>
        <w:t xml:space="preserve"> </w:t>
      </w:r>
      <w:r w:rsidRPr="009B2559">
        <w:t>zmluvnú pokutu chápeme ako paušalizovanú náhradu škody, t.zn. neexistuje nárok na uplatnenie náhrady škody. Nastáva, ak zmluvné strany si v zmluve nedohodli vzťah zmluvnej pokuty k náhrade škody (§ 545 ods. 2 ObčZ). V prípade vzniku škody nemusí veriteľ preukazovať splnenie zákonných podmienok nároku na škodu, nárok si uplatní prostredníctvom zmluvnej pokuty.</w:t>
      </w:r>
    </w:p>
    <w:p w14:paraId="7915FD26" w14:textId="77777777" w:rsidR="00261D27" w:rsidRPr="009B2559" w:rsidRDefault="00261D27" w:rsidP="00C74C50">
      <w:pPr>
        <w:numPr>
          <w:ilvl w:val="0"/>
          <w:numId w:val="72"/>
        </w:numPr>
        <w:spacing w:before="120" w:after="120"/>
        <w:ind w:left="851" w:hanging="425"/>
        <w:jc w:val="both"/>
        <w:rPr>
          <w:i/>
        </w:rPr>
      </w:pPr>
      <w:r w:rsidRPr="009B2559">
        <w:rPr>
          <w:i/>
        </w:rPr>
        <w:t>nárok buď na zmluvnú pokutu alebo na náhradu škody,</w:t>
      </w:r>
      <w:r w:rsidRPr="009B2559">
        <w:t xml:space="preserve"> nutné dojednať v zmluve pri ustanoveniach o zmluvnej pokute. Veriteľovi dáva možnosť výberu, pri porušení zmluvnej povinnosti dlžníkom, toho nároku, ktorý považuje za vyšší, alebo za jednoduchšie preukázateľný.</w:t>
      </w:r>
    </w:p>
    <w:p w14:paraId="5B9D8799" w14:textId="77777777" w:rsidR="00261D27" w:rsidRPr="009B2559" w:rsidRDefault="00261D27" w:rsidP="00C74C50">
      <w:pPr>
        <w:numPr>
          <w:ilvl w:val="0"/>
          <w:numId w:val="72"/>
        </w:numPr>
        <w:spacing w:before="120" w:after="120"/>
        <w:ind w:left="851" w:hanging="425"/>
        <w:jc w:val="both"/>
      </w:pPr>
      <w:r w:rsidRPr="009B2559">
        <w:rPr>
          <w:i/>
        </w:rPr>
        <w:t>nárok aj na zmluvnú pokutu aj na náhradu škody</w:t>
      </w:r>
      <w:r w:rsidRPr="009B2559">
        <w:t>, nutné dojednať v zmluve pri ustanoveniach o zmluvnej pokute, najmä či oprávnený bude mať nárok na náhradu škody popri zmluvnej pokute, alebo iba v sume prevyšujúcej zmluvnú pokutu.</w:t>
      </w:r>
    </w:p>
    <w:p w14:paraId="4567EEE5" w14:textId="77777777" w:rsidR="00261D27" w:rsidRPr="009B2559" w:rsidRDefault="00261D27" w:rsidP="00C74C50">
      <w:pPr>
        <w:pStyle w:val="Odsekzoznamu"/>
        <w:numPr>
          <w:ilvl w:val="0"/>
          <w:numId w:val="71"/>
        </w:numPr>
        <w:spacing w:before="120" w:after="120"/>
        <w:ind w:left="425" w:hanging="425"/>
        <w:contextualSpacing w:val="0"/>
        <w:jc w:val="both"/>
      </w:pPr>
      <w:r w:rsidRPr="009B2559">
        <w:t>Pri voľbe vhodnej alternatívy oprávnený vychádza najmä z posúdenia výšky nároku na zmluvnú pokutu a náhradu škody, a jednoduchšej možnosti uplatnenia predmetného nároku.</w:t>
      </w:r>
    </w:p>
    <w:p w14:paraId="3F4499C3" w14:textId="77777777" w:rsidR="00261D27" w:rsidRPr="009B2559" w:rsidRDefault="00261D27" w:rsidP="00C74C50">
      <w:pPr>
        <w:spacing w:before="120" w:after="120"/>
        <w:jc w:val="both"/>
        <w:rPr>
          <w:rFonts w:eastAsia="Calibri"/>
          <w:i/>
        </w:rPr>
      </w:pPr>
      <w:r w:rsidRPr="009B2559">
        <w:rPr>
          <w:rFonts w:eastAsia="Calibri"/>
          <w:i/>
        </w:rPr>
        <w:t>Moderačné oprávnenie súdu</w:t>
      </w:r>
    </w:p>
    <w:p w14:paraId="45CBAE1F" w14:textId="77777777" w:rsidR="00261D27" w:rsidRPr="00C74C50" w:rsidRDefault="00261D27" w:rsidP="00C74C50">
      <w:pPr>
        <w:pStyle w:val="Odsekzoznamu"/>
        <w:numPr>
          <w:ilvl w:val="0"/>
          <w:numId w:val="71"/>
        </w:numPr>
        <w:spacing w:before="120" w:after="120"/>
        <w:ind w:left="425" w:hanging="425"/>
        <w:contextualSpacing w:val="0"/>
        <w:jc w:val="both"/>
      </w:pPr>
      <w:r w:rsidRPr="00C74C50">
        <w:t xml:space="preserve">Súd môže neprimerane vysokú zmluvnú pokutu znížiť s prihliadnutím na hodnotu a význam zabezpečovanej povinnosti. Výšku zmluvnej pokuty, ktorá niekoľkonásobne  prevyšuje právo, ktoré zabezpečuje, možno považovať za neúmernú sankciu, ktorá nie je nevyhnutná pre naplnenie zabezpečovacej funkcie zmluvnej pokuty. </w:t>
      </w:r>
    </w:p>
    <w:p w14:paraId="31E3C4C3" w14:textId="77777777" w:rsidR="00261D27" w:rsidRPr="009B2559" w:rsidRDefault="00261D27" w:rsidP="00C74C50">
      <w:pPr>
        <w:spacing w:before="120" w:after="120"/>
        <w:jc w:val="both"/>
        <w:rPr>
          <w:rFonts w:eastAsia="Calibri"/>
          <w:i/>
        </w:rPr>
      </w:pPr>
      <w:r w:rsidRPr="009B2559">
        <w:rPr>
          <w:rFonts w:eastAsia="Calibri"/>
          <w:i/>
        </w:rPr>
        <w:t xml:space="preserve">Obmedzené použitie zmluvnej pokuty v zmysle </w:t>
      </w:r>
      <w:r w:rsidR="001252E9">
        <w:rPr>
          <w:rFonts w:eastAsia="Calibri"/>
          <w:i/>
        </w:rPr>
        <w:t xml:space="preserve">zákona o príspevku z </w:t>
      </w:r>
      <w:r w:rsidR="001252E9" w:rsidRPr="009B2559">
        <w:rPr>
          <w:rFonts w:eastAsia="Calibri"/>
          <w:i/>
        </w:rPr>
        <w:t>EŠIF</w:t>
      </w:r>
    </w:p>
    <w:p w14:paraId="0A003D17" w14:textId="77777777" w:rsidR="00261D27" w:rsidRPr="00C74C50" w:rsidRDefault="00261D27" w:rsidP="00C74C50">
      <w:pPr>
        <w:pStyle w:val="Odsekzoznamu"/>
        <w:numPr>
          <w:ilvl w:val="0"/>
          <w:numId w:val="71"/>
        </w:numPr>
        <w:spacing w:before="120" w:after="120"/>
        <w:ind w:left="425" w:hanging="425"/>
        <w:contextualSpacing w:val="0"/>
        <w:jc w:val="both"/>
      </w:pPr>
      <w:r w:rsidRPr="00C74C50">
        <w:t xml:space="preserve">Oprávnenie dohodnúť zmluvnú pokutu v zmluve  o NFP ustanovuje samotný </w:t>
      </w:r>
      <w:r w:rsidR="001252E9" w:rsidRPr="00C74C50">
        <w:t>zákon o príspevku z EŠIF</w:t>
      </w:r>
      <w:r w:rsidRPr="00C74C50">
        <w:t>, ktoré sa viaže na porušenie tých zmluvných povinností, za ktoré sa:</w:t>
      </w:r>
    </w:p>
    <w:p w14:paraId="46346370" w14:textId="77777777" w:rsidR="00261D27" w:rsidRPr="009B2559" w:rsidRDefault="00261D27" w:rsidP="00C74C50">
      <w:pPr>
        <w:numPr>
          <w:ilvl w:val="0"/>
          <w:numId w:val="74"/>
        </w:numPr>
        <w:spacing w:before="120" w:after="120"/>
        <w:ind w:left="851" w:hanging="425"/>
        <w:jc w:val="both"/>
        <w:rPr>
          <w:rFonts w:eastAsia="Calibri"/>
        </w:rPr>
      </w:pPr>
      <w:r w:rsidRPr="009B2559">
        <w:rPr>
          <w:rFonts w:eastAsia="Calibri"/>
        </w:rPr>
        <w:t xml:space="preserve">neukladá sankcia v zmysle zákona č. 523/2004 Z.z. </w:t>
      </w:r>
      <w:r w:rsidRPr="009B2559">
        <w:t xml:space="preserve">o rozpočtových pravidlách verejnej správy a o zmene a doplnení niektorých zákonov (sankcie, ktoré sú príjmom štátneho rozpočtu), </w:t>
      </w:r>
    </w:p>
    <w:p w14:paraId="62D78F7C" w14:textId="77777777" w:rsidR="00261D27" w:rsidRPr="009B2559" w:rsidRDefault="00261D27" w:rsidP="00C74C50">
      <w:pPr>
        <w:numPr>
          <w:ilvl w:val="0"/>
          <w:numId w:val="74"/>
        </w:numPr>
        <w:spacing w:before="120" w:after="120"/>
        <w:ind w:left="851" w:hanging="425"/>
        <w:jc w:val="both"/>
        <w:rPr>
          <w:rFonts w:eastAsia="Calibri"/>
        </w:rPr>
      </w:pPr>
      <w:r w:rsidRPr="009B2559">
        <w:t>nevykonáva finančná oprava,</w:t>
      </w:r>
    </w:p>
    <w:p w14:paraId="02A8730C" w14:textId="77777777" w:rsidR="00261D27" w:rsidRPr="009B2559" w:rsidRDefault="00261D27" w:rsidP="00C74C50">
      <w:pPr>
        <w:pStyle w:val="Odsekzoznamu"/>
        <w:numPr>
          <w:ilvl w:val="0"/>
          <w:numId w:val="74"/>
        </w:numPr>
        <w:spacing w:before="120" w:after="120"/>
        <w:ind w:left="851" w:hanging="425"/>
        <w:contextualSpacing w:val="0"/>
        <w:jc w:val="both"/>
      </w:pPr>
      <w:r w:rsidRPr="009B2559">
        <w:t xml:space="preserve">neuplatňuje postup pri porušení pravidiel verejného obstarávania, dohoda o splátkach, ani dohoda o odklade plnenia uzavretá medzi prijímateľom a poskytovateľom. </w:t>
      </w:r>
    </w:p>
    <w:p w14:paraId="13525586" w14:textId="77777777" w:rsidR="00261D27" w:rsidRPr="00C74C50" w:rsidRDefault="001252E9" w:rsidP="00C74C50">
      <w:pPr>
        <w:pStyle w:val="Odsekzoznamu"/>
        <w:numPr>
          <w:ilvl w:val="0"/>
          <w:numId w:val="71"/>
        </w:numPr>
        <w:spacing w:before="120" w:after="120"/>
        <w:ind w:left="425" w:hanging="425"/>
        <w:contextualSpacing w:val="0"/>
        <w:jc w:val="both"/>
      </w:pPr>
      <w:r>
        <w:t>Inštitút</w:t>
      </w:r>
      <w:r w:rsidR="00261D27" w:rsidRPr="009B2559">
        <w:t xml:space="preserve"> zmluvnej pokuty je zakomponovaný v článku 1</w:t>
      </w:r>
      <w:r w:rsidR="000C3EB0">
        <w:t>3</w:t>
      </w:r>
      <w:r w:rsidR="00261D27" w:rsidRPr="009B2559">
        <w:t xml:space="preserve"> ods. </w:t>
      </w:r>
      <w:r w:rsidR="000C3EB0">
        <w:t> 5 a 6</w:t>
      </w:r>
      <w:r w:rsidR="00261D27" w:rsidRPr="009B2559">
        <w:t xml:space="preserve"> všeobecných zmluvných podmienok, ktoré tvoria </w:t>
      </w:r>
      <w:r w:rsidR="000C3EB0">
        <w:t>prílohu č. 1</w:t>
      </w:r>
      <w:r w:rsidR="00261D27" w:rsidRPr="009B2559">
        <w:t xml:space="preserve"> zmluvy o</w:t>
      </w:r>
      <w:r w:rsidR="003A52A2">
        <w:t xml:space="preserve"> poskytnutí </w:t>
      </w:r>
      <w:r w:rsidR="00261D27" w:rsidRPr="009B2559">
        <w:t>NFP</w:t>
      </w:r>
      <w:r w:rsidR="000C3EB0">
        <w:t xml:space="preserve">. Uplatnenie zmluvnej pokuty v rozsahu upravenom zmluvou o poskytnutí NFP má primárne donucovací charakter vo vzťahu k plneniu povinností zo strany prijímateľa a nepredstavuje paušalizovanú náhradu škody. Z hľadiska úpravy zmluvnej pokuty preto ide primárne </w:t>
      </w:r>
      <w:r w:rsidR="000C3EB0">
        <w:lastRenderedPageBreak/>
        <w:t>o prevenčný zabezpečovací prostriedok, ktorý neslúži na komplexné zabezpečenie pohľadávky.</w:t>
      </w:r>
      <w:r w:rsidR="000C3EB0" w:rsidRPr="009B2559">
        <w:t xml:space="preserve"> </w:t>
      </w:r>
    </w:p>
    <w:p w14:paraId="58A7B811" w14:textId="77777777" w:rsidR="00261D27" w:rsidRPr="009B2559" w:rsidRDefault="00D86231" w:rsidP="00C74C50">
      <w:pPr>
        <w:pStyle w:val="MPCKO3"/>
      </w:pPr>
      <w:bookmarkStart w:id="188" w:name="_Toc513644663"/>
      <w:bookmarkStart w:id="189" w:name="_Toc497228011"/>
      <w:r>
        <w:t>2</w:t>
      </w:r>
      <w:r w:rsidR="00261D27">
        <w:t>.2</w:t>
      </w:r>
      <w:r w:rsidR="00261D27" w:rsidRPr="009B2559">
        <w:t>.</w:t>
      </w:r>
      <w:r w:rsidR="00B151F4">
        <w:t>3</w:t>
      </w:r>
      <w:r w:rsidR="00261D27" w:rsidRPr="009B2559">
        <w:t xml:space="preserve"> Ručenie</w:t>
      </w:r>
      <w:bookmarkEnd w:id="188"/>
      <w:bookmarkEnd w:id="189"/>
    </w:p>
    <w:p w14:paraId="354D5279" w14:textId="77777777" w:rsidR="00261D27" w:rsidRPr="0080796F" w:rsidRDefault="00261D27" w:rsidP="00C74C50">
      <w:pPr>
        <w:pStyle w:val="Odsekzoznamu"/>
        <w:numPr>
          <w:ilvl w:val="0"/>
          <w:numId w:val="75"/>
        </w:numPr>
        <w:spacing w:before="120" w:after="120"/>
        <w:ind w:left="425" w:hanging="425"/>
        <w:contextualSpacing w:val="0"/>
        <w:jc w:val="both"/>
      </w:pPr>
      <w:r w:rsidRPr="009B2559">
        <w:t xml:space="preserve">Podľa právnej teórie a praxe </w:t>
      </w:r>
      <w:r w:rsidRPr="0080796F">
        <w:t>je právna úprava ručenia v ObchZ komplexná a preto pre obchodné záväzkové vzťahy nemožno používať príslušné ustanovenia Obč.Z. Vzhľadom k tomu, že  zmluva o poskytnutí NFP sa uzatvára podľa § 269 ods. 2 ObchZ, abstrahuje sa od príslušných ustanovení ObčZ vzťahujúcich sa k ručeniu kvôli komplexnosti úpravy v ObchZ.</w:t>
      </w:r>
    </w:p>
    <w:p w14:paraId="7261ADD1" w14:textId="77777777" w:rsidR="00261D27" w:rsidRPr="009B2559" w:rsidRDefault="00261D27" w:rsidP="00C74C50">
      <w:pPr>
        <w:pStyle w:val="Odsekzoznamu"/>
        <w:numPr>
          <w:ilvl w:val="0"/>
          <w:numId w:val="75"/>
        </w:numPr>
        <w:spacing w:before="120" w:after="120"/>
        <w:ind w:left="425" w:hanging="425"/>
        <w:contextualSpacing w:val="0"/>
        <w:jc w:val="both"/>
      </w:pPr>
      <w:r w:rsidRPr="009B2559">
        <w:t>Ručenie (ObchZ) je osobitý zabezpečovací inštitút, ktorý vzniká písomným vyhlásením osoby prijímajúcej ručiteľský záväzok, že uspokojí veriteľa, ak dlžník nesplnil vo vyhlásení vymedzený záväzok. Jedná sa o jednostranný prejav vôle ručiteľa, teda o jednostranný právny úkon, na ktorého vznik nie je pot</w:t>
      </w:r>
      <w:r>
        <w:t xml:space="preserve">rebný súhlas (dohoda) </w:t>
      </w:r>
      <w:r w:rsidRPr="009B2559">
        <w:t>veriteľa, ani dlžníka. V zmysle § 304 ods. 2 ObchZ možno ručením zabezpečiť aj záväzok</w:t>
      </w:r>
      <w:r w:rsidR="004B55CC">
        <w:t>,</w:t>
      </w:r>
      <w:r w:rsidRPr="009B2559">
        <w:t xml:space="preserve"> ktorý vznikne v</w:t>
      </w:r>
      <w:r w:rsidR="004B55CC">
        <w:t> </w:t>
      </w:r>
      <w:r w:rsidRPr="009B2559">
        <w:t>budúcnosti</w:t>
      </w:r>
      <w:r w:rsidR="004B55CC">
        <w:t>,</w:t>
      </w:r>
      <w:r w:rsidRPr="009B2559">
        <w:t xml:space="preserve"> alebo ktorého vznik závisí od splnenia podmienky.</w:t>
      </w:r>
    </w:p>
    <w:p w14:paraId="28561E2B" w14:textId="77777777" w:rsidR="00261D27" w:rsidRPr="009B2559" w:rsidRDefault="00261D27" w:rsidP="00C74C50">
      <w:pPr>
        <w:pStyle w:val="Odsekzoznamu"/>
        <w:numPr>
          <w:ilvl w:val="0"/>
          <w:numId w:val="75"/>
        </w:numPr>
        <w:spacing w:before="120" w:after="120"/>
        <w:ind w:left="425" w:hanging="425"/>
        <w:contextualSpacing w:val="0"/>
        <w:jc w:val="both"/>
      </w:pPr>
      <w:r w:rsidRPr="009B2559">
        <w:t>Ak dlžník nesplnil svoj splatný záväzok v primeranej dobe napriek písomnej výzve veriteľa, v ktorej ho vyzýval na splnenie záväzku, je veriteľ oprávnený sa domáhať splnenia záväzku od ručiteľa. Vyzvanie veriteľa voči dlžníkovi nie je nutné v prípade, ak ho veriteľ nemôže uskutočniť, alebo ak je zrejmé nesplnenie záväzku zo strany dlžníka (napr. vyhlásenie  konkurzu). Ručiteľ môže voči veriteľovi uplatniť všetky námietky, na ktorých uplatnenie je oprávnený dlžník. Za ten istý záväzok môže ručiť aj viac ručiteľov, pričom každý z nich ručí za celý záväzok dlžníka.</w:t>
      </w:r>
    </w:p>
    <w:p w14:paraId="0AD01930" w14:textId="77777777" w:rsidR="00261D27" w:rsidRPr="009B2559" w:rsidRDefault="00261D27" w:rsidP="00C74C50">
      <w:pPr>
        <w:pStyle w:val="Odsekzoznamu"/>
        <w:numPr>
          <w:ilvl w:val="0"/>
          <w:numId w:val="75"/>
        </w:numPr>
        <w:spacing w:before="120" w:after="120"/>
        <w:ind w:left="425" w:hanging="425"/>
        <w:contextualSpacing w:val="0"/>
        <w:jc w:val="both"/>
      </w:pPr>
      <w:r w:rsidRPr="009B2559">
        <w:t xml:space="preserve">V prípade, ak veriteľ vedie konanie o splnenie dlhu, môže viest konania nezávisle s dlžníkom ako aj s ručiteľom. </w:t>
      </w:r>
    </w:p>
    <w:p w14:paraId="6C62F770" w14:textId="77777777" w:rsidR="00261D27" w:rsidRPr="009B2559" w:rsidRDefault="00261D27" w:rsidP="00C74C50">
      <w:pPr>
        <w:pStyle w:val="Odsekzoznamu"/>
        <w:numPr>
          <w:ilvl w:val="0"/>
          <w:numId w:val="75"/>
        </w:numPr>
        <w:spacing w:before="120" w:after="120"/>
        <w:ind w:left="425" w:hanging="425"/>
        <w:contextualSpacing w:val="0"/>
        <w:jc w:val="both"/>
      </w:pPr>
      <w:r w:rsidRPr="009B2559">
        <w:t>Charakteristika ručenia:</w:t>
      </w:r>
      <w:r>
        <w:t xml:space="preserve"> </w:t>
      </w:r>
    </w:p>
    <w:p w14:paraId="2BBB7BF3" w14:textId="77777777" w:rsidR="00261D27" w:rsidRPr="009B2559" w:rsidRDefault="00261D27" w:rsidP="00C74C50">
      <w:pPr>
        <w:numPr>
          <w:ilvl w:val="0"/>
          <w:numId w:val="76"/>
        </w:numPr>
        <w:spacing w:before="120" w:after="120"/>
        <w:ind w:left="851" w:hanging="425"/>
        <w:jc w:val="both"/>
      </w:pPr>
      <w:r w:rsidRPr="009B2559">
        <w:t xml:space="preserve">písomné vyhotovenie vyhlásenia dlžníkovým ručiteľom voči veriteľovi </w:t>
      </w:r>
    </w:p>
    <w:p w14:paraId="528EE148" w14:textId="77777777" w:rsidR="00261D27" w:rsidRPr="009B2559" w:rsidRDefault="00261D27" w:rsidP="00C74C50">
      <w:pPr>
        <w:numPr>
          <w:ilvl w:val="0"/>
          <w:numId w:val="76"/>
        </w:numPr>
        <w:spacing w:before="120" w:after="120"/>
        <w:ind w:left="851" w:hanging="425"/>
        <w:jc w:val="both"/>
      </w:pPr>
      <w:r w:rsidRPr="009B2559">
        <w:t>identifikovateľnosť dlžníkovho záväzku (napr. uvedením výšky záväzku, uvedením zmluvy, na základe ktorej záväzok vyplýva)</w:t>
      </w:r>
    </w:p>
    <w:p w14:paraId="4E657659" w14:textId="77777777" w:rsidR="00261D27" w:rsidRPr="009B2559" w:rsidRDefault="00261D27" w:rsidP="00C74C50">
      <w:pPr>
        <w:numPr>
          <w:ilvl w:val="0"/>
          <w:numId w:val="76"/>
        </w:numPr>
        <w:spacing w:before="120" w:after="120"/>
        <w:ind w:left="851" w:hanging="425"/>
        <w:jc w:val="both"/>
      </w:pPr>
      <w:r w:rsidRPr="009B2559">
        <w:rPr>
          <w:rFonts w:eastAsia="Calibri"/>
        </w:rPr>
        <w:t>obsahovo vymedzené vyhlásenie ručiteľa, že splní záväzok za dlžníka, v prípade, ak ho nesplní dlžník.</w:t>
      </w:r>
    </w:p>
    <w:p w14:paraId="257A2374" w14:textId="77777777" w:rsidR="00261D27" w:rsidRPr="009B2559" w:rsidRDefault="00261D27" w:rsidP="00C74C50">
      <w:pPr>
        <w:numPr>
          <w:ilvl w:val="0"/>
          <w:numId w:val="76"/>
        </w:numPr>
        <w:spacing w:before="120" w:after="120"/>
        <w:ind w:left="851" w:hanging="425"/>
        <w:jc w:val="both"/>
      </w:pPr>
      <w:r w:rsidRPr="009B2559">
        <w:t>platnosť záväzku, okrem:</w:t>
      </w:r>
    </w:p>
    <w:p w14:paraId="59AEDAED" w14:textId="77777777" w:rsidR="00261D27" w:rsidRPr="009B2559" w:rsidRDefault="00261D27" w:rsidP="00C74C50">
      <w:pPr>
        <w:numPr>
          <w:ilvl w:val="1"/>
          <w:numId w:val="77"/>
        </w:numPr>
        <w:spacing w:before="120" w:after="120"/>
        <w:ind w:left="1276" w:hanging="425"/>
        <w:jc w:val="both"/>
        <w:rPr>
          <w:rFonts w:eastAsia="Calibri"/>
        </w:rPr>
      </w:pPr>
      <w:r w:rsidRPr="009B2559">
        <w:rPr>
          <w:rFonts w:eastAsia="Calibri"/>
        </w:rPr>
        <w:t>ak záväzok dlžníka je neplatný len pre nedostatok spôsobilosti dlžníka brať na seba záväzky, o ktorom ručiteľ v čase svojho vyhlásenia o ručení vedel.</w:t>
      </w:r>
    </w:p>
    <w:p w14:paraId="2411A25F" w14:textId="77777777" w:rsidR="00261D27" w:rsidRPr="009B2559" w:rsidRDefault="00261D27" w:rsidP="00C74C50">
      <w:pPr>
        <w:numPr>
          <w:ilvl w:val="1"/>
          <w:numId w:val="77"/>
        </w:numPr>
        <w:spacing w:before="120" w:after="120"/>
        <w:ind w:left="1276" w:hanging="425"/>
        <w:jc w:val="both"/>
      </w:pPr>
      <w:r w:rsidRPr="009B2559">
        <w:t xml:space="preserve">ak záväzok vznikne v budúcnosti, prípadne je </w:t>
      </w:r>
      <w:r w:rsidR="00615DDC" w:rsidRPr="009B2559">
        <w:t>závisl</w:t>
      </w:r>
      <w:r w:rsidR="00615DDC">
        <w:t>ý</w:t>
      </w:r>
      <w:r w:rsidR="00615DDC" w:rsidRPr="009B2559">
        <w:t xml:space="preserve"> </w:t>
      </w:r>
      <w:r w:rsidRPr="009B2559">
        <w:t>od splnenia podmienky</w:t>
      </w:r>
    </w:p>
    <w:p w14:paraId="538EDC0B" w14:textId="77777777" w:rsidR="00261D27" w:rsidRPr="009B2559" w:rsidRDefault="00261D27" w:rsidP="00C74C50">
      <w:pPr>
        <w:numPr>
          <w:ilvl w:val="0"/>
          <w:numId w:val="76"/>
        </w:numPr>
        <w:spacing w:before="120" w:after="120"/>
        <w:ind w:left="851" w:hanging="425"/>
        <w:jc w:val="both"/>
      </w:pPr>
      <w:r w:rsidRPr="00C74C50">
        <w:t>závislosť od splnenia/nesplnenia záväzku dlžníkom</w:t>
      </w:r>
    </w:p>
    <w:p w14:paraId="2A9C816B" w14:textId="77777777" w:rsidR="00261D27" w:rsidRPr="00C74C50" w:rsidRDefault="00261D27" w:rsidP="00C74C50">
      <w:pPr>
        <w:pStyle w:val="Odsekzoznamu"/>
        <w:numPr>
          <w:ilvl w:val="0"/>
          <w:numId w:val="75"/>
        </w:numPr>
        <w:spacing w:before="120" w:after="120"/>
        <w:ind w:left="425" w:hanging="425"/>
        <w:contextualSpacing w:val="0"/>
        <w:jc w:val="both"/>
      </w:pPr>
      <w:r w:rsidRPr="00C74C50">
        <w:t>Inštitút ručenia možno použiť v podstate na zabezpečenie akéhokoľvek záväzku (či už platného, budúceho, alebo závislého od splnenia podmienky), pričom jeho použitie je pomerne často aplikované najmä ako ďalšieho podporného zabezpečovacieho prostriedku na zvýšenie istoty veriteľa, že dlžník splní svoj záväzok.</w:t>
      </w:r>
    </w:p>
    <w:p w14:paraId="511D9D2B" w14:textId="77777777" w:rsidR="00261D27" w:rsidRPr="009B2559" w:rsidRDefault="00D86231" w:rsidP="00C74C50">
      <w:pPr>
        <w:pStyle w:val="MPCKO3"/>
      </w:pPr>
      <w:bookmarkStart w:id="190" w:name="_Toc513644664"/>
      <w:bookmarkStart w:id="191" w:name="_Toc497228012"/>
      <w:r>
        <w:lastRenderedPageBreak/>
        <w:t>2</w:t>
      </w:r>
      <w:r w:rsidR="00261D27">
        <w:t>.2</w:t>
      </w:r>
      <w:r w:rsidR="00261D27" w:rsidRPr="009B2559">
        <w:t>.</w:t>
      </w:r>
      <w:r w:rsidR="00B151F4">
        <w:t>4</w:t>
      </w:r>
      <w:r w:rsidR="00261D27" w:rsidRPr="009B2559">
        <w:t xml:space="preserve"> Banková záruka</w:t>
      </w:r>
      <w:bookmarkEnd w:id="190"/>
      <w:bookmarkEnd w:id="191"/>
    </w:p>
    <w:p w14:paraId="78235668" w14:textId="77777777" w:rsidR="00261D27" w:rsidRPr="009B2559" w:rsidRDefault="00261D27" w:rsidP="00C74C50">
      <w:pPr>
        <w:pStyle w:val="Odsekzoznamu"/>
        <w:numPr>
          <w:ilvl w:val="0"/>
          <w:numId w:val="78"/>
        </w:numPr>
        <w:spacing w:before="120" w:after="120"/>
        <w:ind w:left="426" w:hanging="426"/>
        <w:contextualSpacing w:val="0"/>
        <w:jc w:val="both"/>
      </w:pPr>
      <w:r w:rsidRPr="009B2559">
        <w:t>Právna úprava inštitútu bankovej záruky je upravená výlučne v ObchZ, pričom právny poriadok SR prihliada na bankovú záruku ako na osobitý druh ručenia. Jej vznik je podmienený písomným vyhlásením banky v záručnej listine, že uspokojí veriteľa do výšky určitej peňažnej sumy podľa obsahu záručnej listiny, ak určitá tretia osoba (dlžník) nesplní určitý záväzok alebo sa splnia iné podmienky určené v záručnej listine.</w:t>
      </w:r>
    </w:p>
    <w:p w14:paraId="7EB6C12C" w14:textId="77777777" w:rsidR="00261D27" w:rsidRPr="009B2559" w:rsidRDefault="00261D27" w:rsidP="00C74C50">
      <w:pPr>
        <w:pStyle w:val="Odsekzoznamu"/>
        <w:numPr>
          <w:ilvl w:val="0"/>
          <w:numId w:val="78"/>
        </w:numPr>
        <w:spacing w:before="120" w:after="120"/>
        <w:ind w:left="426" w:hanging="426"/>
        <w:contextualSpacing w:val="0"/>
        <w:jc w:val="both"/>
      </w:pPr>
      <w:r w:rsidRPr="009B2559">
        <w:t>Charakteristika bankovej záruky:</w:t>
      </w:r>
    </w:p>
    <w:p w14:paraId="441DBCAE" w14:textId="77777777" w:rsidR="00261D27" w:rsidRPr="009B2559" w:rsidRDefault="00261D27" w:rsidP="00C74C50">
      <w:pPr>
        <w:numPr>
          <w:ilvl w:val="0"/>
          <w:numId w:val="79"/>
        </w:numPr>
        <w:spacing w:before="120" w:after="120"/>
        <w:ind w:left="851" w:hanging="425"/>
        <w:jc w:val="both"/>
      </w:pPr>
      <w:r w:rsidRPr="009B2559">
        <w:t>ručiteľom môže byť iba banka</w:t>
      </w:r>
      <w:r w:rsidR="0089152F">
        <w:t>,</w:t>
      </w:r>
    </w:p>
    <w:p w14:paraId="43DC3740" w14:textId="77777777" w:rsidR="00261D27" w:rsidRPr="009B2559" w:rsidRDefault="00261D27" w:rsidP="00C74C50">
      <w:pPr>
        <w:numPr>
          <w:ilvl w:val="0"/>
          <w:numId w:val="79"/>
        </w:numPr>
        <w:spacing w:before="120" w:after="120"/>
        <w:ind w:left="851" w:hanging="425"/>
        <w:jc w:val="both"/>
      </w:pPr>
      <w:r w:rsidRPr="009B2559">
        <w:t>jednostranné písomné vyhlásenie banky voči veriteľovi vo forme záručnej listiny</w:t>
      </w:r>
      <w:r w:rsidR="0089152F">
        <w:t>,</w:t>
      </w:r>
    </w:p>
    <w:p w14:paraId="72407C7F" w14:textId="77777777" w:rsidR="00261D27" w:rsidRPr="009B2559" w:rsidRDefault="00261D27" w:rsidP="00C74C50">
      <w:pPr>
        <w:numPr>
          <w:ilvl w:val="0"/>
          <w:numId w:val="79"/>
        </w:numPr>
        <w:spacing w:before="120" w:after="120"/>
        <w:ind w:left="851" w:hanging="425"/>
        <w:jc w:val="both"/>
      </w:pPr>
      <w:r w:rsidRPr="009B2559">
        <w:t>jedná sa o</w:t>
      </w:r>
      <w:r w:rsidR="00281FDE">
        <w:t>,</w:t>
      </w:r>
      <w:r w:rsidRPr="009B2559">
        <w:t xml:space="preserve"> tzv.  ručenie za odplatu (dlžník zaplatí poplatky spojené s poskytnutím bankovej záruky, ako aj to, čo banka prípadne plnila)</w:t>
      </w:r>
      <w:r w:rsidR="0089152F">
        <w:t>,</w:t>
      </w:r>
    </w:p>
    <w:p w14:paraId="2EF503B5" w14:textId="77777777" w:rsidR="00261D27" w:rsidRPr="009B2559" w:rsidRDefault="00261D27" w:rsidP="00C74C50">
      <w:pPr>
        <w:numPr>
          <w:ilvl w:val="0"/>
          <w:numId w:val="79"/>
        </w:numPr>
        <w:spacing w:before="120" w:after="120"/>
        <w:ind w:left="851" w:hanging="425"/>
        <w:jc w:val="both"/>
      </w:pPr>
      <w:r w:rsidRPr="009B2559">
        <w:t>v prípade, ak zo záručnej listiny nevyplýva niečo iné, tak:</w:t>
      </w:r>
    </w:p>
    <w:p w14:paraId="089BFC11" w14:textId="77777777" w:rsidR="00261D27" w:rsidRPr="009B2559" w:rsidRDefault="00261D27" w:rsidP="00C74C50">
      <w:pPr>
        <w:numPr>
          <w:ilvl w:val="1"/>
          <w:numId w:val="81"/>
        </w:numPr>
        <w:spacing w:before="120" w:after="120"/>
        <w:ind w:left="1276" w:hanging="425"/>
        <w:jc w:val="both"/>
      </w:pPr>
      <w:r w:rsidRPr="009B2559">
        <w:t>banka nemôže uplatniť tie námietky, ktoré by bol oprávnený uplatniť dlžník</w:t>
      </w:r>
      <w:r w:rsidR="0089152F">
        <w:t>,</w:t>
      </w:r>
    </w:p>
    <w:p w14:paraId="6321CC53" w14:textId="77777777" w:rsidR="0089152F" w:rsidRPr="009B2559" w:rsidRDefault="00261D27" w:rsidP="00C74C50">
      <w:pPr>
        <w:numPr>
          <w:ilvl w:val="1"/>
          <w:numId w:val="81"/>
        </w:numPr>
        <w:spacing w:before="120" w:after="120"/>
        <w:ind w:left="1276" w:hanging="425"/>
        <w:jc w:val="both"/>
      </w:pPr>
      <w:r w:rsidRPr="009B2559">
        <w:t>banka môže uplatniť voči veriteľovi iba tie námietky, ktoré sú prípustné v záručnej listine</w:t>
      </w:r>
      <w:r w:rsidR="0089152F">
        <w:t>,</w:t>
      </w:r>
    </w:p>
    <w:p w14:paraId="22A8762E" w14:textId="77777777" w:rsidR="00261D27" w:rsidRPr="009B2559" w:rsidRDefault="00261D27" w:rsidP="00C74C50">
      <w:pPr>
        <w:numPr>
          <w:ilvl w:val="1"/>
          <w:numId w:val="81"/>
        </w:numPr>
        <w:spacing w:before="120" w:after="120"/>
        <w:ind w:left="1276" w:hanging="425"/>
        <w:jc w:val="both"/>
      </w:pPr>
      <w:r w:rsidRPr="009B2559">
        <w:t>nevyžaduje sa výzva veriteľa, aby dlžník plnil svoju povinnosť</w:t>
      </w:r>
      <w:r w:rsidR="0089152F">
        <w:t>,</w:t>
      </w:r>
    </w:p>
    <w:p w14:paraId="33CA7703" w14:textId="77777777" w:rsidR="00261D27" w:rsidRPr="009B2559" w:rsidRDefault="00261D27" w:rsidP="00C74C50">
      <w:pPr>
        <w:numPr>
          <w:ilvl w:val="1"/>
          <w:numId w:val="81"/>
        </w:numPr>
        <w:spacing w:before="120" w:after="120"/>
        <w:ind w:left="1276" w:hanging="425"/>
        <w:jc w:val="both"/>
      </w:pPr>
      <w:r w:rsidRPr="009B2559">
        <w:t>banka je povinná plniť svoj záväzok na základe písomného požiadania veriteľa výzvy a bez námietok</w:t>
      </w:r>
      <w:r w:rsidR="0089152F">
        <w:t>.</w:t>
      </w:r>
    </w:p>
    <w:p w14:paraId="79447FAF" w14:textId="77777777" w:rsidR="00261D27" w:rsidRPr="009B2559" w:rsidRDefault="00261D27" w:rsidP="00C74C50">
      <w:pPr>
        <w:numPr>
          <w:ilvl w:val="0"/>
          <w:numId w:val="79"/>
        </w:numPr>
        <w:spacing w:before="120" w:after="120"/>
        <w:ind w:left="851" w:hanging="425"/>
        <w:jc w:val="both"/>
      </w:pPr>
      <w:r w:rsidRPr="009B2559">
        <w:t>možno zaručiť peňažnú aj nepeňažnú pohľadávku</w:t>
      </w:r>
      <w:r w:rsidR="0089152F">
        <w:t>,</w:t>
      </w:r>
    </w:p>
    <w:p w14:paraId="53E3555C" w14:textId="77777777" w:rsidR="00261D27" w:rsidRPr="009B2559" w:rsidRDefault="00261D27" w:rsidP="00C74C50">
      <w:pPr>
        <w:numPr>
          <w:ilvl w:val="0"/>
          <w:numId w:val="79"/>
        </w:numPr>
        <w:spacing w:before="120" w:after="120"/>
        <w:ind w:left="851" w:hanging="425"/>
        <w:jc w:val="both"/>
      </w:pPr>
      <w:r w:rsidRPr="009B2559">
        <w:t>pri nepeňažnej pohľadávke sa predpokladá jej zabezpečenie do výšky určitej peňažnej sumy uvedenej v záručnej listine</w:t>
      </w:r>
      <w:r w:rsidR="0089152F">
        <w:t>,</w:t>
      </w:r>
    </w:p>
    <w:p w14:paraId="534E7CC4" w14:textId="77777777" w:rsidR="00261D27" w:rsidRPr="009B2559" w:rsidRDefault="00261D27" w:rsidP="00C74C50">
      <w:pPr>
        <w:numPr>
          <w:ilvl w:val="0"/>
          <w:numId w:val="79"/>
        </w:numPr>
        <w:spacing w:before="120" w:after="120"/>
        <w:ind w:left="851" w:hanging="425"/>
        <w:jc w:val="both"/>
      </w:pPr>
      <w:r w:rsidRPr="009B2559">
        <w:t>vzťah medzi bankou a dlžníkom sa spravuje podľa ustanovení o mandátnej zmluve</w:t>
      </w:r>
      <w:r w:rsidR="0089152F">
        <w:t>.</w:t>
      </w:r>
    </w:p>
    <w:p w14:paraId="05155CF3" w14:textId="77777777" w:rsidR="00261D27" w:rsidRDefault="00261D27" w:rsidP="00C74C50">
      <w:pPr>
        <w:pStyle w:val="Odsekzoznamu"/>
        <w:numPr>
          <w:ilvl w:val="0"/>
          <w:numId w:val="78"/>
        </w:numPr>
        <w:spacing w:before="120" w:after="120"/>
        <w:ind w:left="426" w:hanging="426"/>
        <w:contextualSpacing w:val="0"/>
        <w:jc w:val="both"/>
      </w:pPr>
      <w:r w:rsidRPr="009B2559">
        <w:t xml:space="preserve">Banky a pobočky zahraničných bánk pôsobiace na území SR podliehajú prísnej kontrole zo strany Národnej banky Slovenska, ktorá vykonáva dohľad nad finančným trhom, čo zvyšuje bonitu a dôveryhodnosť bankových inštitúcii. Aj preto je banková záruka považovaná za jeden z najkvalitnejších a najbezpečnejších zabezpečovacích prostriedkov. </w:t>
      </w:r>
    </w:p>
    <w:p w14:paraId="1F9B7F6A" w14:textId="77777777" w:rsidR="00261D27" w:rsidRPr="009B2559" w:rsidRDefault="00261D27" w:rsidP="00C74C50">
      <w:pPr>
        <w:pStyle w:val="Odsekzoznamu"/>
        <w:numPr>
          <w:ilvl w:val="0"/>
          <w:numId w:val="78"/>
        </w:numPr>
        <w:spacing w:before="120" w:after="120"/>
        <w:ind w:left="426" w:hanging="426"/>
        <w:contextualSpacing w:val="0"/>
        <w:jc w:val="both"/>
      </w:pPr>
      <w:r>
        <w:t>Bankovú záruku môže potvrdiť aj iná banka, v tomto prípade môže veriteľ uplatniť nároky voči ktorejkoľvek z týchto bánk.</w:t>
      </w:r>
    </w:p>
    <w:p w14:paraId="2B73D4A2" w14:textId="77777777" w:rsidR="00261D27" w:rsidRPr="009B2559" w:rsidRDefault="00D86231" w:rsidP="00C74C50">
      <w:pPr>
        <w:pStyle w:val="MPCKO3"/>
      </w:pPr>
      <w:bookmarkStart w:id="192" w:name="_Toc513644665"/>
      <w:bookmarkStart w:id="193" w:name="_Toc497228013"/>
      <w:r>
        <w:t>2</w:t>
      </w:r>
      <w:r w:rsidR="00261D27">
        <w:t>.2</w:t>
      </w:r>
      <w:r w:rsidR="00261D27" w:rsidRPr="009B2559">
        <w:t>.</w:t>
      </w:r>
      <w:r w:rsidR="00B151F4">
        <w:t>5</w:t>
      </w:r>
      <w:r w:rsidR="00261D27" w:rsidRPr="009B2559">
        <w:t xml:space="preserve"> Zabezpečovací prevod práva</w:t>
      </w:r>
      <w:bookmarkEnd w:id="192"/>
      <w:bookmarkEnd w:id="193"/>
    </w:p>
    <w:p w14:paraId="15B11D80" w14:textId="77777777" w:rsidR="00261D27" w:rsidRPr="009B2559" w:rsidRDefault="00261D27" w:rsidP="00C74C50">
      <w:pPr>
        <w:pStyle w:val="Odsekzoznamu"/>
        <w:numPr>
          <w:ilvl w:val="0"/>
          <w:numId w:val="82"/>
        </w:numPr>
        <w:spacing w:before="120" w:after="120"/>
        <w:ind w:left="426" w:hanging="426"/>
        <w:contextualSpacing w:val="0"/>
        <w:jc w:val="both"/>
      </w:pPr>
      <w:r w:rsidRPr="009B2559">
        <w:t xml:space="preserve">Úlohou zabezpečovacieho prevodu práva je zabezpečiť a motivovať dlžníka k splneniu záväzku formou </w:t>
      </w:r>
      <w:r w:rsidR="00281FDE" w:rsidRPr="009B2559">
        <w:t>dočasn</w:t>
      </w:r>
      <w:r w:rsidR="00281FDE">
        <w:t>ého</w:t>
      </w:r>
      <w:r w:rsidR="00281FDE" w:rsidRPr="009B2559">
        <w:t xml:space="preserve"> </w:t>
      </w:r>
      <w:r w:rsidRPr="009B2559">
        <w:t>prevod</w:t>
      </w:r>
      <w:r w:rsidR="00281FDE">
        <w:t>u</w:t>
      </w:r>
      <w:r w:rsidRPr="009B2559">
        <w:t xml:space="preserve"> práva dlžníka alebo tretej osoby v prospech veriteľa (</w:t>
      </w:r>
      <w:r w:rsidR="00281FDE">
        <w:t>ďalej len ,,</w:t>
      </w:r>
      <w:r w:rsidRPr="009B2559">
        <w:t>ZPP</w:t>
      </w:r>
      <w:r w:rsidR="00281FDE">
        <w:t>“</w:t>
      </w:r>
      <w:r w:rsidRPr="009B2559">
        <w:t xml:space="preserve">). Základným prvkom ZPP je dočasný prevod práva na veriteľa s rozväzovacou podmienkou vzťahujúcou sa k splneniu zabezpečeného záväzku. Veriteľ sa stáva oprávneným z prevedeného práva až do doby splnenia záväzku dlžníkom a súčasne týmto zabraňuje dlžníkovi alebo tretej osobe (pred splnením záväzku), aby akokoľvek predmetným právom disponovali, ak sa zmluvné strany nedohodnú inak. Veriteľ nie je oprávnený prevedené právo previesť ďalej na inú osobu, ani zaťažiť v prospech inej osoby až do zániku ZPP. Splnením záväzku dochádza k prevodu prevedeného práva späť na toho, kto ho previedol na veriteľa. V prípade, ak je prevádzané </w:t>
      </w:r>
      <w:r w:rsidRPr="009B2559">
        <w:lastRenderedPageBreak/>
        <w:t>právo zapísané v katastri nehnuteľností alebo v inom verejnom registri, veriteľ je povinný oznámiť dočasnosť prevodu práva v katastri nehnuteľností alebo v inom verejnom registri.</w:t>
      </w:r>
    </w:p>
    <w:p w14:paraId="46C57863" w14:textId="77777777" w:rsidR="00261D27" w:rsidRPr="009B2559" w:rsidRDefault="00261D27" w:rsidP="00C74C50">
      <w:pPr>
        <w:pStyle w:val="Odsekzoznamu"/>
        <w:numPr>
          <w:ilvl w:val="0"/>
          <w:numId w:val="82"/>
        </w:numPr>
        <w:spacing w:before="120" w:after="120"/>
        <w:ind w:left="426" w:hanging="426"/>
        <w:contextualSpacing w:val="0"/>
      </w:pPr>
      <w:r w:rsidRPr="009B2559">
        <w:t>Charakteristika ZPP</w:t>
      </w:r>
    </w:p>
    <w:p w14:paraId="20A85358" w14:textId="77777777" w:rsidR="00261D27" w:rsidRPr="009B2559" w:rsidRDefault="00261D27" w:rsidP="00C74C50">
      <w:pPr>
        <w:numPr>
          <w:ilvl w:val="0"/>
          <w:numId w:val="83"/>
        </w:numPr>
        <w:spacing w:before="120" w:after="120"/>
        <w:ind w:left="851" w:hanging="425"/>
        <w:jc w:val="both"/>
      </w:pPr>
      <w:r w:rsidRPr="009B2559">
        <w:t>zmluva o ZPP musí byť uzatvorená písomne</w:t>
      </w:r>
    </w:p>
    <w:p w14:paraId="74922797" w14:textId="77777777" w:rsidR="00261D27" w:rsidRPr="009B2559" w:rsidRDefault="00261D27" w:rsidP="00C74C50">
      <w:pPr>
        <w:numPr>
          <w:ilvl w:val="0"/>
          <w:numId w:val="83"/>
        </w:numPr>
        <w:spacing w:before="120" w:after="120"/>
        <w:ind w:left="851" w:hanging="425"/>
        <w:jc w:val="both"/>
      </w:pPr>
      <w:r w:rsidRPr="009B2559">
        <w:t>jednoznačne uvedené, že ide o ZPP, teda o dočasný, podmienený prevod práva, nie o prevod trvalý</w:t>
      </w:r>
    </w:p>
    <w:p w14:paraId="2605B6C8" w14:textId="77777777" w:rsidR="00261D27" w:rsidRPr="009B2559" w:rsidRDefault="00261D27" w:rsidP="00C74C50">
      <w:pPr>
        <w:numPr>
          <w:ilvl w:val="0"/>
          <w:numId w:val="83"/>
        </w:numPr>
        <w:spacing w:before="120" w:after="120"/>
        <w:ind w:left="851" w:hanging="425"/>
        <w:jc w:val="both"/>
      </w:pPr>
      <w:r w:rsidRPr="009B2559">
        <w:t>presná špecifikácia zabezpečovaného záväzku, ktorý je predmetom ZPP</w:t>
      </w:r>
    </w:p>
    <w:p w14:paraId="4441D1ED" w14:textId="77777777" w:rsidR="00261D27" w:rsidRPr="009B2559" w:rsidRDefault="00261D27" w:rsidP="00C74C50">
      <w:pPr>
        <w:numPr>
          <w:ilvl w:val="0"/>
          <w:numId w:val="83"/>
        </w:numPr>
        <w:spacing w:before="120" w:after="120"/>
        <w:ind w:left="851" w:hanging="425"/>
        <w:jc w:val="both"/>
      </w:pPr>
      <w:r w:rsidRPr="009B2559">
        <w:t>presná špecifikácia práva, ktoré sa prevádza na veriteľa</w:t>
      </w:r>
    </w:p>
    <w:p w14:paraId="2C1F3E93" w14:textId="77777777" w:rsidR="00261D27" w:rsidRPr="009B2559" w:rsidRDefault="00261D27" w:rsidP="00C74C50">
      <w:pPr>
        <w:numPr>
          <w:ilvl w:val="0"/>
          <w:numId w:val="83"/>
        </w:numPr>
        <w:spacing w:before="120" w:after="120"/>
        <w:ind w:left="851" w:hanging="425"/>
        <w:jc w:val="both"/>
      </w:pPr>
      <w:r w:rsidRPr="009B2559">
        <w:t>práva a povinnosti účastníkov zmluvy k prevedenému právu počas trvania ZPP</w:t>
      </w:r>
    </w:p>
    <w:p w14:paraId="45B06033" w14:textId="77777777" w:rsidR="00261D27" w:rsidRPr="009B2559" w:rsidRDefault="00261D27" w:rsidP="00C74C50">
      <w:pPr>
        <w:numPr>
          <w:ilvl w:val="0"/>
          <w:numId w:val="83"/>
        </w:numPr>
        <w:spacing w:before="120" w:after="120"/>
        <w:ind w:left="851" w:hanging="425"/>
        <w:jc w:val="both"/>
      </w:pPr>
      <w:r w:rsidRPr="009B2559">
        <w:t>ocenenie prevádzaného práva v peniazoch (spôsob ocenenia závisí od toho, o prevod akého práva ide, napr. hnuteľné a nehnuteľné veci sa ocenia znaleckým posudkom, obchodný podiel účtovnou hodnotou, cenné papiere trhovou cenou, atď.)</w:t>
      </w:r>
    </w:p>
    <w:p w14:paraId="1A67535B" w14:textId="77777777" w:rsidR="00261D27" w:rsidRPr="009B2559" w:rsidRDefault="00261D27" w:rsidP="00C74C50">
      <w:pPr>
        <w:numPr>
          <w:ilvl w:val="0"/>
          <w:numId w:val="83"/>
        </w:numPr>
        <w:spacing w:before="120" w:after="120"/>
        <w:ind w:left="851" w:hanging="425"/>
        <w:jc w:val="both"/>
      </w:pPr>
      <w:r w:rsidRPr="009B2559">
        <w:t>stanovenie spôsobu výkonu ZPP pre prípad, že dlžník svoj záväzok riadne a včas nesplní, a najnižšie podanie v prípade dobrovoľnej dražby</w:t>
      </w:r>
    </w:p>
    <w:p w14:paraId="08F580D6" w14:textId="77777777" w:rsidR="00261D27" w:rsidRPr="009B2559" w:rsidRDefault="00261D27" w:rsidP="00C74C50">
      <w:pPr>
        <w:numPr>
          <w:ilvl w:val="0"/>
          <w:numId w:val="83"/>
        </w:numPr>
        <w:spacing w:before="120" w:after="120"/>
        <w:ind w:left="851" w:hanging="425"/>
        <w:jc w:val="both"/>
      </w:pPr>
      <w:r w:rsidRPr="009B2559">
        <w:t>zabezpečovaný záväzok nemôže byť záväzkom budúcim</w:t>
      </w:r>
    </w:p>
    <w:p w14:paraId="4D5C3CC0" w14:textId="77777777" w:rsidR="00261D27" w:rsidRPr="009B2559" w:rsidRDefault="00261D27" w:rsidP="00C74C50">
      <w:pPr>
        <w:pStyle w:val="Odsekzoznamu"/>
        <w:numPr>
          <w:ilvl w:val="0"/>
          <w:numId w:val="82"/>
        </w:numPr>
        <w:spacing w:before="120" w:after="120"/>
        <w:ind w:left="426" w:hanging="426"/>
        <w:contextualSpacing w:val="0"/>
        <w:jc w:val="both"/>
      </w:pPr>
      <w:r w:rsidRPr="009B2559">
        <w:t>Predmetom ZPP môže byť akékoľvek právo, ktorým možno disponovať, a ktoré má majetkovú hodnotu. Najčastejšie prevoditeľné práva v rámci ZPP sú:</w:t>
      </w:r>
    </w:p>
    <w:p w14:paraId="669375A1" w14:textId="77777777" w:rsidR="00261D27" w:rsidRPr="009B2559" w:rsidRDefault="00261D27" w:rsidP="00C74C50">
      <w:pPr>
        <w:numPr>
          <w:ilvl w:val="0"/>
          <w:numId w:val="84"/>
        </w:numPr>
        <w:spacing w:before="120" w:after="120"/>
        <w:ind w:left="851" w:hanging="425"/>
        <w:jc w:val="both"/>
      </w:pPr>
      <w:r w:rsidRPr="009B2559">
        <w:t>vlastnícke právo k hnuteľnej a nehnuteľnej veci</w:t>
      </w:r>
    </w:p>
    <w:p w14:paraId="42148033" w14:textId="77777777" w:rsidR="00261D27" w:rsidRPr="009B2559" w:rsidRDefault="00261D27" w:rsidP="00C74C50">
      <w:pPr>
        <w:numPr>
          <w:ilvl w:val="0"/>
          <w:numId w:val="84"/>
        </w:numPr>
        <w:spacing w:before="120" w:after="120"/>
        <w:ind w:left="851" w:hanging="425"/>
        <w:jc w:val="both"/>
      </w:pPr>
      <w:r w:rsidRPr="009B2559">
        <w:t>právo k inej majetkovej hodnote (obchodný podiel</w:t>
      </w:r>
      <w:r w:rsidRPr="009B2559">
        <w:rPr>
          <w:rStyle w:val="Odkaznapoznmkupodiarou"/>
        </w:rPr>
        <w:footnoteReference w:id="4"/>
      </w:r>
      <w:r w:rsidRPr="009B2559">
        <w:t>, podnik, cenný papier atď.)</w:t>
      </w:r>
    </w:p>
    <w:p w14:paraId="2786EEC8" w14:textId="77777777" w:rsidR="00261D27" w:rsidRPr="009B2559" w:rsidRDefault="00261D27" w:rsidP="00C74C50">
      <w:pPr>
        <w:numPr>
          <w:ilvl w:val="0"/>
          <w:numId w:val="84"/>
        </w:numPr>
        <w:spacing w:before="120" w:after="120"/>
        <w:ind w:left="851" w:hanging="425"/>
        <w:jc w:val="both"/>
      </w:pPr>
      <w:r w:rsidRPr="009B2559">
        <w:t>právo k predmetom priemyselného vlastníctva (patenty, úžitkové vzory, dizajny, topografie polovodičových výrobkov, ochranné známky, označenia pôvodu výrobkov a zemepisné označenia výrobkov)</w:t>
      </w:r>
    </w:p>
    <w:p w14:paraId="7E8348B7" w14:textId="77777777" w:rsidR="00261D27" w:rsidRPr="009B2559" w:rsidRDefault="00261D27" w:rsidP="00C74C50">
      <w:pPr>
        <w:numPr>
          <w:ilvl w:val="0"/>
          <w:numId w:val="84"/>
        </w:numPr>
        <w:spacing w:before="120" w:after="120"/>
        <w:ind w:left="851" w:hanging="425"/>
        <w:jc w:val="both"/>
      </w:pPr>
      <w:r w:rsidRPr="009B2559">
        <w:t>práva z vecných bremien,  užívacie práva, licenčné práva a pod.</w:t>
      </w:r>
    </w:p>
    <w:p w14:paraId="0D89A16D" w14:textId="77777777" w:rsidR="00261D27" w:rsidRPr="009B2559" w:rsidRDefault="0070175C" w:rsidP="00C74C50">
      <w:pPr>
        <w:pStyle w:val="Odsekzoznamu"/>
        <w:numPr>
          <w:ilvl w:val="0"/>
          <w:numId w:val="82"/>
        </w:numPr>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14:paraId="74027955" w14:textId="77777777" w:rsidR="00261D27" w:rsidRPr="009B2559" w:rsidRDefault="00D86231" w:rsidP="00C74C50">
      <w:pPr>
        <w:pStyle w:val="MPCKO3"/>
      </w:pPr>
      <w:bookmarkStart w:id="194" w:name="_Toc513644666"/>
      <w:bookmarkStart w:id="195" w:name="_Toc497228014"/>
      <w:r>
        <w:t>2</w:t>
      </w:r>
      <w:r w:rsidR="00261D27">
        <w:t>.2</w:t>
      </w:r>
      <w:r w:rsidR="00261D27" w:rsidRPr="009B2559">
        <w:t>.</w:t>
      </w:r>
      <w:r w:rsidR="00B151F4">
        <w:t>6</w:t>
      </w:r>
      <w:r w:rsidR="00261D27" w:rsidRPr="009B2559">
        <w:t xml:space="preserve"> Zabezpečovacie postúpenie pohľadávky</w:t>
      </w:r>
      <w:bookmarkEnd w:id="194"/>
      <w:bookmarkEnd w:id="195"/>
    </w:p>
    <w:p w14:paraId="1DF5AE90" w14:textId="77777777"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Základným princípom zabezpečovacieho postúpenia pohľadávky je podmienené postúpenie pohľadávky z dlžníka (príp. tretej osoby) na veriteľa za účelom zabezpečenia veriteľovej pohľadávky, pričom nejde o postúpenie pohľadávky s cieľom trvalej zmeny veriteľa. Pôsobnosť tohto inštitútu nie je len v štádiu realizácie práva veriteľa na plnenie, pretože poskytuje veriteľovi istotu už pri samotnom vzniku záväzku. Postúpením pohľadávky na účely zabezpečenia inej pohľadávky dochádza k dočasnej zmene jej veriteľa.</w:t>
      </w:r>
    </w:p>
    <w:p w14:paraId="75368760" w14:textId="77777777"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lastRenderedPageBreak/>
        <w:t>Účelom je najmä motivovať dlžníka k splneniu záväzku, a súčasne zabrániť dlžníkovi, aby disponoval s pohľadávkou (postúpenou na veriteľa) pred splnením záväzku.</w:t>
      </w:r>
    </w:p>
    <w:p w14:paraId="47F46F80" w14:textId="77777777"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Vzhľadom k tomu, že ustanovenie o zabezpečovacom postúpení pohľadávky v ObčZ (</w:t>
      </w:r>
      <w:r w:rsidRPr="00A379C3">
        <w:t>okrem možnosti pohľadávku zabezpečiť postúpením pohľadávky dlžníka alebo pohľadávky tretej osoby na veriteľa</w:t>
      </w:r>
      <w:r w:rsidRPr="009B2559">
        <w:t>) neupravuje žiadne ďalšie náležitosti, je nutné analogicky vychádzať z ustanovení o zabezpečov</w:t>
      </w:r>
      <w:r w:rsidR="00D86231">
        <w:t>acom prevode práva (viď. odsek 2.2.5</w:t>
      </w:r>
      <w:r w:rsidRPr="009B2559">
        <w:t>) ako aj z ustanovení o postúpení pohľadávky §524 a n</w:t>
      </w:r>
      <w:r w:rsidR="00281FDE">
        <w:t>a</w:t>
      </w:r>
      <w:r w:rsidRPr="009B2559">
        <w:t>sl. ObčZ.</w:t>
      </w:r>
    </w:p>
    <w:p w14:paraId="076664A2" w14:textId="77777777"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 xml:space="preserve">Ak dlžník nesplní svoj záväzok riadne a včas, je veriteľ oprávnený začať výkon zabezpečovacieho postúpenia pohľadávky a postúpenú pohľadávku speňažiť spôsobom uvedeným v zmluve alebo dražbou podľa osobitného zákona. </w:t>
      </w:r>
    </w:p>
    <w:p w14:paraId="7E2F5A3D" w14:textId="77777777" w:rsidR="00261D27" w:rsidRPr="009B2559" w:rsidRDefault="00261D27" w:rsidP="00C74C50">
      <w:pPr>
        <w:pStyle w:val="Odsekzoznamu"/>
        <w:numPr>
          <w:ilvl w:val="0"/>
          <w:numId w:val="85"/>
        </w:numPr>
        <w:tabs>
          <w:tab w:val="left" w:pos="5505"/>
        </w:tabs>
        <w:spacing w:before="120" w:after="120"/>
        <w:ind w:left="426" w:hanging="426"/>
        <w:contextualSpacing w:val="0"/>
        <w:jc w:val="both"/>
      </w:pPr>
      <w:r w:rsidRPr="009B2559">
        <w:t>Postúpiť možno v zásade každú pohľadávku, okrem nasledovných skutočností:</w:t>
      </w:r>
    </w:p>
    <w:p w14:paraId="79A5C99F" w14:textId="77777777" w:rsidR="00261D27" w:rsidRPr="009B2559" w:rsidRDefault="00261D27" w:rsidP="00C74C50">
      <w:pPr>
        <w:numPr>
          <w:ilvl w:val="0"/>
          <w:numId w:val="86"/>
        </w:numPr>
        <w:spacing w:before="120" w:after="120"/>
        <w:ind w:left="851" w:hanging="425"/>
        <w:jc w:val="both"/>
      </w:pPr>
      <w:r w:rsidRPr="009B2559">
        <w:t>pohľadávka, ktorá zaniká najneskôr smrťou veriteľa alebo ktorej obsah by sa zmenou veriteľa zmenil</w:t>
      </w:r>
    </w:p>
    <w:p w14:paraId="6834D584" w14:textId="77777777" w:rsidR="00261D27" w:rsidRPr="009B2559" w:rsidRDefault="00261D27" w:rsidP="00C74C50">
      <w:pPr>
        <w:numPr>
          <w:ilvl w:val="0"/>
          <w:numId w:val="86"/>
        </w:numPr>
        <w:spacing w:before="120" w:after="120"/>
        <w:ind w:left="851" w:hanging="425"/>
        <w:jc w:val="both"/>
      </w:pPr>
      <w:r w:rsidRPr="009B2559">
        <w:t>pohľadávka, ktorá nemôže byť postihnutá výkonom rozhodnutia</w:t>
      </w:r>
    </w:p>
    <w:p w14:paraId="4DF0136D" w14:textId="77777777" w:rsidR="00261D27" w:rsidRPr="009B2559" w:rsidRDefault="00261D27" w:rsidP="00C74C50">
      <w:pPr>
        <w:numPr>
          <w:ilvl w:val="0"/>
          <w:numId w:val="86"/>
        </w:numPr>
        <w:spacing w:before="120" w:after="120"/>
        <w:ind w:left="851" w:hanging="425"/>
        <w:jc w:val="both"/>
      </w:pPr>
      <w:r w:rsidRPr="009B2559">
        <w:t>ak by postúpenie odporovalo dohode s dlžníkom</w:t>
      </w:r>
    </w:p>
    <w:p w14:paraId="0E261AB6" w14:textId="77777777" w:rsidR="00261D27" w:rsidRPr="00C74C50" w:rsidRDefault="00261D27" w:rsidP="00C74C50">
      <w:pPr>
        <w:pStyle w:val="Odsekzoznamu"/>
        <w:numPr>
          <w:ilvl w:val="0"/>
          <w:numId w:val="85"/>
        </w:numPr>
        <w:tabs>
          <w:tab w:val="left" w:pos="5505"/>
        </w:tabs>
        <w:spacing w:before="120" w:after="120"/>
        <w:ind w:left="426" w:hanging="426"/>
        <w:contextualSpacing w:val="0"/>
        <w:jc w:val="both"/>
      </w:pPr>
      <w:r w:rsidRPr="00C74C50">
        <w:t>Postúpenie pohľadávky je povinný postupca bez zbytočného odkladu oznámiť dlžníkovi. Ak postupca si neplní svoju oznamovaciu povinnosť, resp. v prípade ak postupník chce mať istotu naplnenia oznamovacej povinnosti postupcom, môže postupník preukázať dlžníkovi (napr. zmluvou o postúpení) postúpenie pohľadávky. Od momentu oznámenia postupcom, alebo preukázania postupníkom, je dlžník povinný plniť záväzok postupníkovi.</w:t>
      </w:r>
    </w:p>
    <w:p w14:paraId="66DB70FC" w14:textId="77777777" w:rsidR="00261D27" w:rsidRPr="00C74C50" w:rsidRDefault="0070175C" w:rsidP="00C74C50">
      <w:pPr>
        <w:pStyle w:val="Odsekzoznamu"/>
        <w:numPr>
          <w:ilvl w:val="0"/>
          <w:numId w:val="85"/>
        </w:numPr>
        <w:tabs>
          <w:tab w:val="left" w:pos="5505"/>
        </w:tabs>
        <w:spacing w:before="120" w:after="120"/>
        <w:ind w:left="426" w:hanging="426"/>
        <w:contextualSpacing w:val="0"/>
        <w:jc w:val="both"/>
      </w:pPr>
      <w:r>
        <w:t>V</w:t>
      </w:r>
      <w:r w:rsidRPr="0070175C">
        <w:t>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w:t>
      </w:r>
      <w:r>
        <w:t xml:space="preserve">) je využitie tohto typu zabezpečenia obmedzené. </w:t>
      </w:r>
    </w:p>
    <w:p w14:paraId="0B8A6E95" w14:textId="77777777" w:rsidR="00261D27" w:rsidRDefault="00D86231" w:rsidP="00C74C50">
      <w:pPr>
        <w:pStyle w:val="MPCKO3"/>
      </w:pPr>
      <w:bookmarkStart w:id="196" w:name="_Toc513644667"/>
      <w:bookmarkStart w:id="197" w:name="_Toc497228015"/>
      <w:r>
        <w:t>2</w:t>
      </w:r>
      <w:r w:rsidR="00B151F4">
        <w:t>.2.7</w:t>
      </w:r>
      <w:r w:rsidR="00281FDE">
        <w:t xml:space="preserve"> Zmenka</w:t>
      </w:r>
      <w:bookmarkEnd w:id="196"/>
      <w:bookmarkEnd w:id="197"/>
    </w:p>
    <w:p w14:paraId="58C10758" w14:textId="77777777" w:rsidR="00281FDE" w:rsidRPr="00EA5A89" w:rsidRDefault="00A744B5" w:rsidP="00EA5A89">
      <w:pPr>
        <w:spacing w:before="120" w:after="120"/>
        <w:jc w:val="both"/>
        <w:rPr>
          <w:rPrChange w:id="198" w:author="Autor">
            <w:rPr>
              <w:highlight w:val="yellow"/>
            </w:rPr>
          </w:rPrChange>
        </w:rPr>
        <w:pPrChange w:id="199" w:author="Autor">
          <w:pPr>
            <w:pStyle w:val="Odsekzoznamu"/>
            <w:numPr>
              <w:numId w:val="87"/>
            </w:numPr>
            <w:spacing w:before="120" w:after="120"/>
            <w:ind w:hanging="360"/>
            <w:contextualSpacing w:val="0"/>
            <w:jc w:val="both"/>
          </w:pPr>
        </w:pPrChange>
      </w:pPr>
      <w:r w:rsidRPr="00EA5A89">
        <w:rPr>
          <w:rPrChange w:id="200" w:author="Autor">
            <w:rPr>
              <w:highlight w:val="yellow"/>
            </w:rPr>
          </w:rPrChange>
        </w:rPr>
        <w:t>Podľa zákona č. 191/1950  Zb.(zmenkový a šekový) a o zmene a doplnení ďalších zákonov v zne</w:t>
      </w:r>
      <w:bookmarkStart w:id="201" w:name="_GoBack"/>
      <w:bookmarkEnd w:id="201"/>
      <w:r w:rsidRPr="00EA5A89">
        <w:rPr>
          <w:rPrChange w:id="202" w:author="Autor">
            <w:rPr>
              <w:highlight w:val="yellow"/>
            </w:rPr>
          </w:rPrChange>
        </w:rPr>
        <w:t xml:space="preserve">ní neskorších predpisov  je zmenka </w:t>
      </w:r>
      <w:r w:rsidR="00281FDE" w:rsidRPr="00EA5A89">
        <w:rPr>
          <w:rPrChange w:id="203" w:author="Autor">
            <w:rPr>
              <w:highlight w:val="yellow"/>
            </w:rPr>
          </w:rPrChange>
        </w:rPr>
        <w:t xml:space="preserve">individuálne emitovaný, obchodovateľný a prevoditeľný cenný papier, ktorý plní úverovú, platobnú a zabezpečovaciu funkciu. Na účely zabezpečenia pohľadávok ide o efektívny nástroj zabezpečenia pohľadávok. </w:t>
      </w:r>
      <w:r w:rsidR="00F20E14" w:rsidRPr="00407014">
        <w:t>Zákon č. 292/2014 Z. z. v § 25 ods. 9 priamo umožňuje, že „Na zabezpečenie pohľadávky poskytovateľa je poskytovateľ oprávnený prijať od prijímateľa zmenku ako zabezpečovací prostriedok“. Vzhľadom na ustanovenie § 1 ods. 2 zákona č. 523/2004 Z. z. o rozpočtových pravidlách verejnej správy ak osobitný predpis ustanovuje inak (v tomto prípade je osobitným predpisom zákon č. 292/2014 Z. z.), prijatie zmenky rozpočtovými a príspevkovým organizáciami nie je v rozpore s § 26 ods. 2 zákona č. 523/2004 Z.z.</w:t>
      </w:r>
      <w:r w:rsidR="0092301B" w:rsidRPr="00EA5A89">
        <w:rPr>
          <w:rPrChange w:id="204" w:author="Autor">
            <w:rPr>
              <w:highlight w:val="yellow"/>
            </w:rPr>
          </w:rPrChange>
        </w:rPr>
        <w:t>.</w:t>
      </w:r>
    </w:p>
    <w:p w14:paraId="0043A42C" w14:textId="77777777" w:rsidR="00407014" w:rsidRDefault="00407014" w:rsidP="00407014">
      <w:pPr>
        <w:pStyle w:val="MPCKO3"/>
        <w:rPr>
          <w:ins w:id="205" w:author="Autor"/>
        </w:rPr>
      </w:pPr>
      <w:bookmarkStart w:id="206" w:name="_Toc513644668"/>
      <w:ins w:id="207" w:author="Autor">
        <w:r>
          <w:t xml:space="preserve">2.2.8 </w:t>
        </w:r>
        <w:r w:rsidR="00CC6DAE">
          <w:t>Sledovanie bonity prijímateľa</w:t>
        </w:r>
        <w:bookmarkEnd w:id="206"/>
      </w:ins>
    </w:p>
    <w:p w14:paraId="3DFDE05C" w14:textId="77777777" w:rsidR="0057540D" w:rsidRDefault="00CC6DAE" w:rsidP="00B9317E">
      <w:pPr>
        <w:pStyle w:val="Odsekzoznamu"/>
        <w:numPr>
          <w:ilvl w:val="1"/>
          <w:numId w:val="42"/>
        </w:numPr>
        <w:spacing w:before="120" w:after="120"/>
        <w:ind w:left="426" w:hanging="426"/>
        <w:contextualSpacing w:val="0"/>
        <w:jc w:val="both"/>
        <w:rPr>
          <w:ins w:id="208" w:author="Autor"/>
        </w:rPr>
      </w:pPr>
      <w:ins w:id="209" w:author="Autor">
        <w:r w:rsidRPr="0057540D">
          <w:t xml:space="preserve">Sledovanie bonity prijímateľa </w:t>
        </w:r>
        <w:r w:rsidR="0057540D">
          <w:t xml:space="preserve">sa vykoná prostredníctvom sledovania plnenia konkrétnych ukazovateľov bonity zo strany prijímateľov, na ktorých sa tento zabezpečovací postup bude vzťahovať na základe rozhodnutia RO. </w:t>
        </w:r>
      </w:ins>
    </w:p>
    <w:p w14:paraId="4F9501FD" w14:textId="77777777" w:rsidR="00CC6DAE" w:rsidRPr="0057540D" w:rsidRDefault="0057540D" w:rsidP="00B9317E">
      <w:pPr>
        <w:pStyle w:val="Odsekzoznamu"/>
        <w:numPr>
          <w:ilvl w:val="1"/>
          <w:numId w:val="42"/>
        </w:numPr>
        <w:spacing w:before="120" w:after="120"/>
        <w:ind w:left="426" w:hanging="426"/>
        <w:contextualSpacing w:val="0"/>
        <w:jc w:val="both"/>
        <w:rPr>
          <w:ins w:id="210" w:author="Autor"/>
        </w:rPr>
      </w:pPr>
      <w:ins w:id="211" w:author="Autor">
        <w:r w:rsidRPr="0057540D">
          <w:lastRenderedPageBreak/>
          <w:t xml:space="preserve">Sledovanie bonity prijímateľa </w:t>
        </w:r>
        <w:r w:rsidR="00CC6DAE" w:rsidRPr="0057540D">
          <w:t>môže byť vhodným postupom</w:t>
        </w:r>
        <w:r w:rsidRPr="0057540D">
          <w:t xml:space="preserve"> zabezpečenia </w:t>
        </w:r>
        <w:r w:rsidR="00CC6DAE" w:rsidRPr="0057540D">
          <w:t xml:space="preserve">za splnenia nasledovných minimálnych podmienok: </w:t>
        </w:r>
      </w:ins>
    </w:p>
    <w:p w14:paraId="227A2399" w14:textId="77777777" w:rsidR="00F468F1" w:rsidRPr="00154771" w:rsidRDefault="006143CA" w:rsidP="00B9317E">
      <w:pPr>
        <w:pStyle w:val="Odsekzoznamu"/>
        <w:numPr>
          <w:ilvl w:val="2"/>
          <w:numId w:val="42"/>
        </w:numPr>
        <w:spacing w:before="120" w:after="120"/>
        <w:ind w:left="709" w:hanging="283"/>
        <w:contextualSpacing w:val="0"/>
        <w:jc w:val="both"/>
        <w:rPr>
          <w:ins w:id="212" w:author="Autor"/>
        </w:rPr>
      </w:pPr>
      <w:ins w:id="213" w:author="Autor">
        <w:r>
          <w:t>U</w:t>
        </w:r>
        <w:r w:rsidR="00CC6DAE" w:rsidRPr="00154771">
          <w:t xml:space="preserve">kazovatele sledovania bonity sú stanovené </w:t>
        </w:r>
        <w:r w:rsidR="00F468F1" w:rsidRPr="00154771">
          <w:t>RO</w:t>
        </w:r>
        <w:r w:rsidR="00CC6DAE" w:rsidRPr="00154771">
          <w:t xml:space="preserve"> na objektívnom základe</w:t>
        </w:r>
        <w:r w:rsidR="00F468F1" w:rsidRPr="00154771">
          <w:t>,</w:t>
        </w:r>
        <w:r w:rsidR="00CC6DAE" w:rsidRPr="00154771">
          <w:t xml:space="preserve"> zohľadňujúc pomery v danom hospodárskom odvetví</w:t>
        </w:r>
        <w:r w:rsidR="00F468F1" w:rsidRPr="00154771">
          <w:t xml:space="preserve"> a veľkosť podniku, pričom minimálna úroveň ukazovateľov musí byť nastavená tak, aby pri ich dosiahnutí bol prijímateľ stále považovaný za finančne zdravý podnik</w:t>
        </w:r>
        <w:r w:rsidR="00895D6B">
          <w:t xml:space="preserve">; finančné zdravie podniku sa preukáže napríklad prostredníctvom </w:t>
        </w:r>
        <w:r w:rsidR="00895D6B" w:rsidRPr="00895D6B">
          <w:t>minimálne nasledujúc</w:t>
        </w:r>
        <w:r w:rsidR="00895D6B">
          <w:t>ich</w:t>
        </w:r>
        <w:r w:rsidR="00895D6B" w:rsidRPr="00895D6B">
          <w:t xml:space="preserve"> kritéri</w:t>
        </w:r>
        <w:r w:rsidR="00895D6B">
          <w:t>í</w:t>
        </w:r>
        <w:r w:rsidR="00895D6B" w:rsidRPr="00895D6B">
          <w:t xml:space="preserve">: </w:t>
        </w:r>
        <w:r w:rsidR="00895D6B">
          <w:t>(i)</w:t>
        </w:r>
        <w:r w:rsidR="00895D6B" w:rsidRPr="00895D6B">
          <w:t xml:space="preserve"> zadlženosť  celkové záväzky (dlhodobý dlh + krátkodobý dlh) / celkové aktíva, </w:t>
        </w:r>
        <w:r w:rsidR="00895D6B">
          <w:t>(ii)</w:t>
        </w:r>
        <w:r w:rsidR="00895D6B" w:rsidRPr="00895D6B">
          <w:t xml:space="preserve">  ROA (Return on Assets) (zisk pred zdanením + nákladové úroky)/ priemerné aktíva za bežné a predchádzajúce obdobie</w:t>
        </w:r>
        <w:r w:rsidR="00895D6B">
          <w:t xml:space="preserve"> a (iii)</w:t>
        </w:r>
        <w:r w:rsidR="00895D6B" w:rsidRPr="00895D6B">
          <w:t xml:space="preserve"> výška dotácie výška dotácie / aktíva.</w:t>
        </w:r>
      </w:ins>
    </w:p>
    <w:p w14:paraId="42B47282" w14:textId="77777777" w:rsidR="00F468F1" w:rsidRPr="00154771" w:rsidRDefault="006143CA" w:rsidP="006143CA">
      <w:pPr>
        <w:pStyle w:val="Odsekzoznamu"/>
        <w:numPr>
          <w:ilvl w:val="2"/>
          <w:numId w:val="42"/>
        </w:numPr>
        <w:spacing w:before="120" w:after="120"/>
        <w:ind w:left="709" w:hanging="283"/>
        <w:contextualSpacing w:val="0"/>
        <w:jc w:val="both"/>
        <w:rPr>
          <w:ins w:id="214" w:author="Autor"/>
        </w:rPr>
      </w:pPr>
      <w:ins w:id="215" w:author="Autor">
        <w:r>
          <w:t xml:space="preserve">RO navrhne </w:t>
        </w:r>
        <w:r w:rsidR="00F468F1" w:rsidRPr="00154771">
          <w:t>ukazovate</w:t>
        </w:r>
        <w:r>
          <w:t>le</w:t>
        </w:r>
        <w:r w:rsidR="00F468F1" w:rsidRPr="00154771">
          <w:t xml:space="preserve"> bonity</w:t>
        </w:r>
        <w:r>
          <w:t xml:space="preserve"> (počet a konkrétny návrh ukazovateľov)</w:t>
        </w:r>
        <w:r w:rsidR="00F468F1" w:rsidRPr="00154771">
          <w:t xml:space="preserve">, </w:t>
        </w:r>
        <w:r>
          <w:t xml:space="preserve">úrovne ich plnenia, </w:t>
        </w:r>
        <w:r w:rsidR="00F468F1" w:rsidRPr="00154771">
          <w:t>termíny a postup overovania dodržiavania</w:t>
        </w:r>
        <w:r w:rsidR="003A2004" w:rsidRPr="00154771">
          <w:t xml:space="preserve"> </w:t>
        </w:r>
        <w:r>
          <w:t>všetkých ukazovateľov tak, aby existoval od</w:t>
        </w:r>
        <w:r w:rsidR="00B12C4A">
          <w:t>ô</w:t>
        </w:r>
        <w:r>
          <w:t xml:space="preserve">vodnený predpoklad, </w:t>
        </w:r>
        <w:r w:rsidR="00F468F1" w:rsidRPr="00154771">
          <w:t>že pri splnení nastavených ukazovateľov je prijímateľ v takej hospodárskej a finančnej kondíci</w:t>
        </w:r>
        <w:r w:rsidR="00FC224F">
          <w:t>i</w:t>
        </w:r>
        <w:r w:rsidR="00F468F1" w:rsidRPr="00154771">
          <w:t xml:space="preserve">, ktorá </w:t>
        </w:r>
        <w:r>
          <w:t xml:space="preserve">by nemala byť </w:t>
        </w:r>
        <w:r w:rsidR="00F468F1" w:rsidRPr="00154771">
          <w:t>prekážkou úhrady splatných pohľadávok RO</w:t>
        </w:r>
        <w:r w:rsidR="00B12C4A">
          <w:t xml:space="preserve">. </w:t>
        </w:r>
        <w:r w:rsidR="00F468F1" w:rsidRPr="00154771">
          <w:t xml:space="preserve">  </w:t>
        </w:r>
      </w:ins>
    </w:p>
    <w:p w14:paraId="1F99BB79" w14:textId="77777777" w:rsidR="00F468F1" w:rsidRPr="00154771" w:rsidRDefault="00B12C4A" w:rsidP="00B9317E">
      <w:pPr>
        <w:pStyle w:val="Odsekzoznamu"/>
        <w:numPr>
          <w:ilvl w:val="2"/>
          <w:numId w:val="42"/>
        </w:numPr>
        <w:spacing w:before="120" w:after="120"/>
        <w:ind w:left="709" w:hanging="283"/>
        <w:contextualSpacing w:val="0"/>
        <w:jc w:val="both"/>
        <w:rPr>
          <w:ins w:id="216" w:author="Autor"/>
        </w:rPr>
      </w:pPr>
      <w:ins w:id="217" w:author="Autor">
        <w:r>
          <w:t>S</w:t>
        </w:r>
        <w:r w:rsidR="00F468F1" w:rsidRPr="00154771">
          <w:t xml:space="preserve">ledovanie bonity prijímateľa </w:t>
        </w:r>
        <w:r w:rsidR="00B45760">
          <w:t xml:space="preserve">predstavuje samostatný zabezpečovací postup, avšak pre prípad, že </w:t>
        </w:r>
        <w:r w:rsidR="00F468F1" w:rsidRPr="00154771">
          <w:t>prijímateľ prestane spĺňať čo i len jeden zo stanovených ukazovateľov</w:t>
        </w:r>
        <w:r w:rsidR="00B45760">
          <w:t xml:space="preserve">, </w:t>
        </w:r>
        <w:r w:rsidR="00B45760" w:rsidRPr="00154771">
          <w:t>musí byť automaticky prepojené na povinnosť dozabezpečenia</w:t>
        </w:r>
        <w:r w:rsidR="00F468F1" w:rsidRPr="00154771">
          <w:t>; to znamená, že prijímateľ bude v takom prípade povinný zabezpeč</w:t>
        </w:r>
        <w:r w:rsidR="009E227D">
          <w:t>iť</w:t>
        </w:r>
        <w:r w:rsidR="00F468F1" w:rsidRPr="00154771">
          <w:t xml:space="preserve"> pohľadávk</w:t>
        </w:r>
        <w:r w:rsidR="009E227D">
          <w:t>u</w:t>
        </w:r>
        <w:r w:rsidR="00F468F1" w:rsidRPr="00154771">
          <w:t xml:space="preserve"> RO (existujúc</w:t>
        </w:r>
        <w:r w:rsidR="009E227D">
          <w:t>u</w:t>
        </w:r>
        <w:r w:rsidR="00F468F1" w:rsidRPr="00154771">
          <w:t xml:space="preserve"> a/alebo budúc</w:t>
        </w:r>
        <w:r w:rsidR="009E227D">
          <w:t>u</w:t>
        </w:r>
        <w:r w:rsidR="00F468F1" w:rsidRPr="00154771">
          <w:t xml:space="preserve">) aj iným zabezpečovacím prostriedkom, najmä bankovou zárukou, zabezpečovacou zmenkou, záložným právom. </w:t>
        </w:r>
        <w:r w:rsidR="003A2004" w:rsidRPr="00154771">
          <w:t xml:space="preserve">Zavedenie prípadného spätného mechanizmu po opätovnom splnení ukazovateľa je na rozhodnutí RO. </w:t>
        </w:r>
      </w:ins>
    </w:p>
    <w:p w14:paraId="67B9C70E" w14:textId="77777777" w:rsidR="00261D27" w:rsidRPr="004D6497" w:rsidRDefault="009E227D" w:rsidP="00EA5A89">
      <w:pPr>
        <w:pStyle w:val="Odsekzoznamu"/>
        <w:numPr>
          <w:ilvl w:val="1"/>
          <w:numId w:val="42"/>
        </w:numPr>
        <w:spacing w:before="120" w:after="120"/>
        <w:ind w:left="426" w:hanging="426"/>
        <w:contextualSpacing w:val="0"/>
        <w:jc w:val="both"/>
        <w:pPrChange w:id="218" w:author="Autor">
          <w:pPr>
            <w:pStyle w:val="MPCKO2"/>
          </w:pPr>
        </w:pPrChange>
      </w:pPr>
      <w:ins w:id="219" w:author="Autor">
        <w:r>
          <w:t xml:space="preserve">3. </w:t>
        </w:r>
        <w:r w:rsidR="00B45760">
          <w:tab/>
        </w:r>
        <w:r w:rsidR="0057540D" w:rsidRPr="00B9317E">
          <w:t>Sledovanie bonity prijímateľa sa uplatní najmä v prípade projektov, v ktorých uplatnenie iného ZP nie je účelné alebo by mohlo pôsobiť odradzujúco, vzhľadom na charakter aktivít projektu a/alebo druh oprávnených prijímateľov</w:t>
        </w:r>
        <w:r w:rsidR="000A0F4B">
          <w:t xml:space="preserve">, </w:t>
        </w:r>
        <w:r w:rsidR="000A0F4B" w:rsidRPr="000A0F4B">
          <w:t>v dôsledku čoho by mohlo dôjsť k ohrozeniu naplnenia špecifického cieľa, cieľov alebo merateľných ukazovateľov operačného programu.</w:t>
        </w:r>
        <w:r w:rsidR="0057540D" w:rsidRPr="00B9317E">
          <w:t xml:space="preserve"> </w:t>
        </w:r>
      </w:ins>
      <w:bookmarkStart w:id="220" w:name="_Toc497228016"/>
      <w:r w:rsidR="00D86231">
        <w:t>2</w:t>
      </w:r>
      <w:r w:rsidR="005B0BFE">
        <w:t xml:space="preserve">.3 </w:t>
      </w:r>
      <w:r w:rsidR="00261D27" w:rsidRPr="004D6497">
        <w:t>Výhody a nevýhody zabezpečovacích prostriedkov</w:t>
      </w:r>
      <w:r w:rsidR="00261D27">
        <w:t xml:space="preserve"> a ich úroveň zabezpečenia</w:t>
      </w:r>
      <w:bookmarkEnd w:id="220"/>
    </w:p>
    <w:p w14:paraId="5D164378" w14:textId="77777777" w:rsidR="00261D27" w:rsidRPr="009B2559" w:rsidRDefault="00261D27" w:rsidP="00C74C50">
      <w:pPr>
        <w:tabs>
          <w:tab w:val="left" w:pos="5505"/>
        </w:tabs>
        <w:spacing w:before="120" w:after="120"/>
        <w:jc w:val="both"/>
        <w:rPr>
          <w:rFonts w:eastAsia="Calibr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4833"/>
        <w:gridCol w:w="2727"/>
      </w:tblGrid>
      <w:tr w:rsidR="00261D27" w:rsidRPr="002357D5" w14:paraId="6905797D" w14:textId="77777777" w:rsidTr="00E72283">
        <w:tc>
          <w:tcPr>
            <w:tcW w:w="1762" w:type="dxa"/>
            <w:shd w:val="clear" w:color="auto" w:fill="auto"/>
          </w:tcPr>
          <w:p w14:paraId="3A273533" w14:textId="77777777" w:rsidR="00261D27" w:rsidRPr="002357D5" w:rsidRDefault="00261D27" w:rsidP="00E72283">
            <w:pPr>
              <w:tabs>
                <w:tab w:val="left" w:pos="284"/>
              </w:tabs>
              <w:jc w:val="center"/>
              <w:rPr>
                <w:sz w:val="20"/>
                <w:szCs w:val="20"/>
              </w:rPr>
            </w:pPr>
            <w:r w:rsidRPr="002357D5">
              <w:rPr>
                <w:sz w:val="20"/>
                <w:szCs w:val="20"/>
              </w:rPr>
              <w:t>DRUH ZP</w:t>
            </w:r>
          </w:p>
        </w:tc>
        <w:tc>
          <w:tcPr>
            <w:tcW w:w="4833" w:type="dxa"/>
            <w:shd w:val="clear" w:color="auto" w:fill="auto"/>
          </w:tcPr>
          <w:p w14:paraId="0D30C0DE" w14:textId="77777777" w:rsidR="00261D27" w:rsidRPr="002357D5" w:rsidRDefault="00261D27" w:rsidP="00E72283">
            <w:pPr>
              <w:tabs>
                <w:tab w:val="left" w:pos="284"/>
              </w:tabs>
              <w:jc w:val="center"/>
              <w:rPr>
                <w:sz w:val="20"/>
                <w:szCs w:val="20"/>
              </w:rPr>
            </w:pPr>
            <w:r w:rsidRPr="002357D5">
              <w:rPr>
                <w:sz w:val="20"/>
                <w:szCs w:val="20"/>
              </w:rPr>
              <w:t>VÝHODY</w:t>
            </w:r>
          </w:p>
        </w:tc>
        <w:tc>
          <w:tcPr>
            <w:tcW w:w="2727" w:type="dxa"/>
            <w:shd w:val="clear" w:color="auto" w:fill="auto"/>
          </w:tcPr>
          <w:p w14:paraId="2263C83C" w14:textId="77777777" w:rsidR="00261D27" w:rsidRPr="002357D5" w:rsidRDefault="00261D27" w:rsidP="00E72283">
            <w:pPr>
              <w:tabs>
                <w:tab w:val="left" w:pos="284"/>
              </w:tabs>
              <w:jc w:val="center"/>
              <w:rPr>
                <w:sz w:val="20"/>
                <w:szCs w:val="20"/>
              </w:rPr>
            </w:pPr>
            <w:r w:rsidRPr="002357D5">
              <w:rPr>
                <w:sz w:val="20"/>
                <w:szCs w:val="20"/>
              </w:rPr>
              <w:t>NEVÝHODY</w:t>
            </w:r>
          </w:p>
        </w:tc>
      </w:tr>
      <w:tr w:rsidR="00261D27" w:rsidRPr="002357D5" w14:paraId="76AE4CC3" w14:textId="77777777" w:rsidTr="00E72283">
        <w:tc>
          <w:tcPr>
            <w:tcW w:w="1762" w:type="dxa"/>
            <w:shd w:val="clear" w:color="auto" w:fill="auto"/>
            <w:vAlign w:val="center"/>
          </w:tcPr>
          <w:p w14:paraId="1212AC7F" w14:textId="77777777" w:rsidR="00261D27" w:rsidRPr="002357D5" w:rsidRDefault="00261D27" w:rsidP="00E72283">
            <w:pPr>
              <w:tabs>
                <w:tab w:val="left" w:pos="284"/>
              </w:tabs>
              <w:jc w:val="center"/>
              <w:rPr>
                <w:sz w:val="20"/>
                <w:szCs w:val="20"/>
              </w:rPr>
            </w:pPr>
            <w:r w:rsidRPr="002357D5">
              <w:rPr>
                <w:sz w:val="20"/>
                <w:szCs w:val="20"/>
              </w:rPr>
              <w:t>Záložné právo</w:t>
            </w:r>
          </w:p>
        </w:tc>
        <w:tc>
          <w:tcPr>
            <w:tcW w:w="4833" w:type="dxa"/>
            <w:shd w:val="clear" w:color="auto" w:fill="auto"/>
          </w:tcPr>
          <w:p w14:paraId="71702FD1" w14:textId="77777777"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zálohu, bez ohľadu na ostatný majetok dlžníka</w:t>
            </w:r>
          </w:p>
          <w:p w14:paraId="77E76127" w14:textId="77777777" w:rsidR="00261D27" w:rsidRPr="002357D5" w:rsidRDefault="00261D27" w:rsidP="00E72283">
            <w:pPr>
              <w:numPr>
                <w:ilvl w:val="0"/>
                <w:numId w:val="29"/>
              </w:numPr>
              <w:ind w:left="176" w:hanging="176"/>
              <w:jc w:val="both"/>
              <w:rPr>
                <w:sz w:val="20"/>
                <w:szCs w:val="20"/>
              </w:rPr>
            </w:pPr>
            <w:r w:rsidRPr="002357D5">
              <w:rPr>
                <w:sz w:val="20"/>
                <w:szCs w:val="20"/>
              </w:rPr>
              <w:t>široká aplikovateľnosť (predmetom zálohu môžu byť okrem vecí aj práva a iné majetkové hodnoty)</w:t>
            </w:r>
          </w:p>
          <w:p w14:paraId="02871BAB" w14:textId="77777777"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14:paraId="143D2466" w14:textId="77777777" w:rsidR="00261D27" w:rsidRPr="002357D5" w:rsidRDefault="00261D27" w:rsidP="00E72283">
            <w:pPr>
              <w:numPr>
                <w:ilvl w:val="0"/>
                <w:numId w:val="29"/>
              </w:numPr>
              <w:ind w:left="176" w:hanging="176"/>
              <w:jc w:val="both"/>
              <w:rPr>
                <w:sz w:val="20"/>
                <w:szCs w:val="20"/>
              </w:rPr>
            </w:pPr>
            <w:r w:rsidRPr="002357D5">
              <w:rPr>
                <w:sz w:val="20"/>
                <w:szCs w:val="20"/>
              </w:rPr>
              <w:t>záložcom môže byť dlžník, ale aj tretia osoba</w:t>
            </w:r>
          </w:p>
          <w:p w14:paraId="08AA1628" w14:textId="77777777" w:rsidR="00261D27" w:rsidRPr="002357D5" w:rsidRDefault="00261D27" w:rsidP="00E72283">
            <w:pPr>
              <w:numPr>
                <w:ilvl w:val="0"/>
                <w:numId w:val="29"/>
              </w:numPr>
              <w:ind w:left="176" w:hanging="176"/>
              <w:jc w:val="both"/>
              <w:rPr>
                <w:sz w:val="20"/>
                <w:szCs w:val="20"/>
              </w:rPr>
            </w:pPr>
            <w:r w:rsidRPr="002357D5">
              <w:rPr>
                <w:sz w:val="20"/>
                <w:szCs w:val="20"/>
              </w:rPr>
              <w:t>finančná nenáročnosť (správne poplatky pri registrácii záložného práva v príslušnom registri, poplatky za overenie podpisov)</w:t>
            </w:r>
          </w:p>
          <w:p w14:paraId="0020B063" w14:textId="77777777" w:rsidR="00261D27" w:rsidRPr="002357D5" w:rsidRDefault="00261D27" w:rsidP="00E72283">
            <w:pPr>
              <w:numPr>
                <w:ilvl w:val="0"/>
                <w:numId w:val="29"/>
              </w:numPr>
              <w:ind w:left="176" w:hanging="176"/>
              <w:jc w:val="both"/>
              <w:rPr>
                <w:sz w:val="20"/>
                <w:szCs w:val="20"/>
              </w:rPr>
            </w:pPr>
            <w:r w:rsidRPr="002357D5">
              <w:rPr>
                <w:sz w:val="20"/>
                <w:szCs w:val="20"/>
              </w:rPr>
              <w:t>možnosť dohodnúť si výkon záložného práva v záložnej zmluve</w:t>
            </w:r>
          </w:p>
          <w:p w14:paraId="011B6DC2" w14:textId="77777777" w:rsidR="00261D27" w:rsidRPr="002357D5" w:rsidRDefault="00261D27" w:rsidP="00E72283">
            <w:pPr>
              <w:numPr>
                <w:ilvl w:val="0"/>
                <w:numId w:val="29"/>
              </w:numPr>
              <w:ind w:left="176" w:hanging="176"/>
              <w:jc w:val="both"/>
              <w:rPr>
                <w:sz w:val="20"/>
                <w:szCs w:val="20"/>
              </w:rPr>
            </w:pPr>
            <w:r w:rsidRPr="002357D5">
              <w:rPr>
                <w:sz w:val="20"/>
                <w:szCs w:val="20"/>
              </w:rPr>
              <w:t>náklady z dražby (dobrovoľnej) sú hradené z výťažku dražby</w:t>
            </w:r>
          </w:p>
          <w:p w14:paraId="144E49E7" w14:textId="77777777" w:rsidR="00261D27" w:rsidRPr="002357D5" w:rsidRDefault="00261D27" w:rsidP="00E72283">
            <w:pPr>
              <w:numPr>
                <w:ilvl w:val="0"/>
                <w:numId w:val="29"/>
              </w:numPr>
              <w:ind w:left="176" w:hanging="176"/>
              <w:jc w:val="both"/>
              <w:rPr>
                <w:sz w:val="20"/>
                <w:szCs w:val="20"/>
              </w:rPr>
            </w:pPr>
            <w:r w:rsidRPr="002357D5">
              <w:rPr>
                <w:sz w:val="20"/>
                <w:szCs w:val="20"/>
              </w:rPr>
              <w:t xml:space="preserve">pomerne rýchly proces speňaženia zálohu pri využití dobrovoľnej dražby (v porovnaní s predajom zálohu v rámci exekučného poriadku), nakoľko sa jedná o mimosúdny predaj </w:t>
            </w:r>
          </w:p>
        </w:tc>
        <w:tc>
          <w:tcPr>
            <w:tcW w:w="2727" w:type="dxa"/>
            <w:shd w:val="clear" w:color="auto" w:fill="auto"/>
          </w:tcPr>
          <w:p w14:paraId="1A75DB07"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obmedzené využitie pri verejnej sfére</w:t>
            </w:r>
          </w:p>
          <w:p w14:paraId="36606BDE"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riziko zníženia budúcej hodnoty zálohu (najmä hnuteľných vecí)</w:t>
            </w:r>
          </w:p>
          <w:p w14:paraId="2C16F2B3"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riziko nespeňažiteľnosti zálohu (ak nikto nemá o kúpu zálohu záujem, prípadne nie je  ani najnižšie podanie)</w:t>
            </w:r>
          </w:p>
          <w:p w14:paraId="076988B5" w14:textId="77777777" w:rsidR="00261D27" w:rsidRPr="002357D5" w:rsidRDefault="00261D27" w:rsidP="00E72283">
            <w:pPr>
              <w:tabs>
                <w:tab w:val="left" w:pos="238"/>
              </w:tabs>
              <w:ind w:left="238"/>
              <w:rPr>
                <w:sz w:val="20"/>
                <w:szCs w:val="20"/>
              </w:rPr>
            </w:pPr>
          </w:p>
        </w:tc>
      </w:tr>
      <w:tr w:rsidR="00261D27" w:rsidRPr="002357D5" w14:paraId="1504D93A" w14:textId="77777777" w:rsidTr="00C74C50">
        <w:tc>
          <w:tcPr>
            <w:tcW w:w="1762" w:type="dxa"/>
            <w:shd w:val="clear" w:color="auto" w:fill="D9D9D9" w:themeFill="background1" w:themeFillShade="D9"/>
            <w:vAlign w:val="center"/>
          </w:tcPr>
          <w:p w14:paraId="17C3B9D9" w14:textId="77777777" w:rsidR="00261D27" w:rsidRPr="002357D5" w:rsidRDefault="00261D27" w:rsidP="00E72283">
            <w:pPr>
              <w:tabs>
                <w:tab w:val="left" w:pos="284"/>
              </w:tabs>
              <w:jc w:val="center"/>
              <w:rPr>
                <w:sz w:val="20"/>
                <w:szCs w:val="20"/>
              </w:rPr>
            </w:pPr>
            <w:r w:rsidRPr="002357D5">
              <w:rPr>
                <w:sz w:val="20"/>
                <w:szCs w:val="20"/>
              </w:rPr>
              <w:lastRenderedPageBreak/>
              <w:t>Zádržné právo</w:t>
            </w:r>
          </w:p>
        </w:tc>
        <w:tc>
          <w:tcPr>
            <w:tcW w:w="4833" w:type="dxa"/>
            <w:shd w:val="clear" w:color="auto" w:fill="D9D9D9" w:themeFill="background1" w:themeFillShade="D9"/>
          </w:tcPr>
          <w:p w14:paraId="4ABD679D" w14:textId="77777777" w:rsidR="00261D27" w:rsidRPr="002357D5" w:rsidRDefault="00261D27" w:rsidP="00E72283">
            <w:pPr>
              <w:numPr>
                <w:ilvl w:val="0"/>
                <w:numId w:val="29"/>
              </w:numPr>
              <w:ind w:left="176" w:hanging="176"/>
              <w:jc w:val="both"/>
              <w:rPr>
                <w:sz w:val="20"/>
                <w:szCs w:val="20"/>
              </w:rPr>
            </w:pPr>
            <w:r w:rsidRPr="002357D5">
              <w:rPr>
                <w:sz w:val="20"/>
                <w:szCs w:val="20"/>
              </w:rPr>
              <w:t>možnosť uspokojenia pohľadávky zo zadržanej veci, ak dlžník ani dodatočne nesplní záväzok</w:t>
            </w:r>
          </w:p>
          <w:p w14:paraId="5F3CCB33" w14:textId="77777777" w:rsidR="00261D27" w:rsidRPr="002357D5" w:rsidRDefault="00261D27" w:rsidP="00E72283">
            <w:pPr>
              <w:numPr>
                <w:ilvl w:val="0"/>
                <w:numId w:val="29"/>
              </w:numPr>
              <w:ind w:left="176" w:hanging="176"/>
              <w:jc w:val="both"/>
              <w:rPr>
                <w:sz w:val="20"/>
                <w:szCs w:val="20"/>
              </w:rPr>
            </w:pPr>
            <w:r w:rsidRPr="002357D5">
              <w:rPr>
                <w:sz w:val="20"/>
                <w:szCs w:val="20"/>
              </w:rPr>
              <w:t>nemusí byť zmluvne dohodnuté (jedná sa o jednostranný právny úkon veriteľa)</w:t>
            </w:r>
          </w:p>
          <w:p w14:paraId="3A4C4336" w14:textId="77777777" w:rsidR="00261D27" w:rsidRPr="002357D5" w:rsidRDefault="00261D27" w:rsidP="00E72283">
            <w:pPr>
              <w:numPr>
                <w:ilvl w:val="0"/>
                <w:numId w:val="29"/>
              </w:numPr>
              <w:ind w:left="176" w:hanging="176"/>
              <w:jc w:val="both"/>
              <w:rPr>
                <w:sz w:val="20"/>
                <w:szCs w:val="20"/>
              </w:rPr>
            </w:pPr>
            <w:r w:rsidRPr="002357D5">
              <w:rPr>
                <w:sz w:val="20"/>
                <w:szCs w:val="20"/>
              </w:rPr>
              <w:t>prednostné uspokojenie veriteľa z výťažku zo zadržanej veci pred iným veriteľom (aj záložným)</w:t>
            </w:r>
          </w:p>
        </w:tc>
        <w:tc>
          <w:tcPr>
            <w:tcW w:w="2727" w:type="dxa"/>
            <w:shd w:val="clear" w:color="auto" w:fill="D9D9D9" w:themeFill="background1" w:themeFillShade="D9"/>
          </w:tcPr>
          <w:p w14:paraId="1ABB46BC"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týka sa iba hnuteľných vecí, ktoré má v  držbe </w:t>
            </w:r>
          </w:p>
          <w:p w14:paraId="1D956527" w14:textId="77777777" w:rsidR="00261D27" w:rsidRPr="002357D5" w:rsidRDefault="00261D27" w:rsidP="00E72283">
            <w:pPr>
              <w:tabs>
                <w:tab w:val="left" w:pos="238"/>
              </w:tabs>
              <w:ind w:left="238"/>
              <w:rPr>
                <w:sz w:val="20"/>
                <w:szCs w:val="20"/>
              </w:rPr>
            </w:pPr>
            <w:r w:rsidRPr="002357D5">
              <w:rPr>
                <w:sz w:val="20"/>
                <w:szCs w:val="20"/>
              </w:rPr>
              <w:t>(oprávnenej) veriteľ, a ktoré je povinný vydať</w:t>
            </w:r>
          </w:p>
          <w:p w14:paraId="07564E41"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musí existovať peňažná splatná pohľadávka</w:t>
            </w:r>
          </w:p>
        </w:tc>
      </w:tr>
      <w:tr w:rsidR="00261D27" w:rsidRPr="002357D5" w14:paraId="04D598C2" w14:textId="77777777" w:rsidTr="00E72283">
        <w:tc>
          <w:tcPr>
            <w:tcW w:w="1762" w:type="dxa"/>
            <w:shd w:val="clear" w:color="auto" w:fill="auto"/>
            <w:vAlign w:val="center"/>
          </w:tcPr>
          <w:p w14:paraId="760E2FBA" w14:textId="77777777" w:rsidR="00261D27" w:rsidRPr="002357D5" w:rsidRDefault="00261D27" w:rsidP="00E72283">
            <w:pPr>
              <w:tabs>
                <w:tab w:val="left" w:pos="284"/>
              </w:tabs>
              <w:jc w:val="center"/>
              <w:rPr>
                <w:sz w:val="20"/>
                <w:szCs w:val="20"/>
              </w:rPr>
            </w:pPr>
            <w:r w:rsidRPr="002357D5">
              <w:rPr>
                <w:sz w:val="20"/>
                <w:szCs w:val="20"/>
              </w:rPr>
              <w:t>Banková záruka</w:t>
            </w:r>
          </w:p>
        </w:tc>
        <w:tc>
          <w:tcPr>
            <w:tcW w:w="4833" w:type="dxa"/>
            <w:shd w:val="clear" w:color="auto" w:fill="auto"/>
          </w:tcPr>
          <w:p w14:paraId="1949F27A" w14:textId="77777777" w:rsidR="00261D27" w:rsidRPr="002357D5" w:rsidRDefault="00261D27" w:rsidP="00E72283">
            <w:pPr>
              <w:numPr>
                <w:ilvl w:val="0"/>
                <w:numId w:val="29"/>
              </w:numPr>
              <w:ind w:left="176" w:hanging="176"/>
              <w:jc w:val="both"/>
              <w:rPr>
                <w:sz w:val="20"/>
                <w:szCs w:val="20"/>
              </w:rPr>
            </w:pPr>
            <w:r w:rsidRPr="002357D5">
              <w:rPr>
                <w:sz w:val="20"/>
                <w:szCs w:val="20"/>
              </w:rPr>
              <w:t>100%-né zabezpečenie pohľadávky</w:t>
            </w:r>
          </w:p>
          <w:p w14:paraId="44E7E832" w14:textId="77777777" w:rsidR="00261D27" w:rsidRPr="002357D5" w:rsidRDefault="00261D27" w:rsidP="00E72283">
            <w:pPr>
              <w:numPr>
                <w:ilvl w:val="0"/>
                <w:numId w:val="29"/>
              </w:numPr>
              <w:ind w:left="176" w:hanging="176"/>
              <w:jc w:val="both"/>
              <w:rPr>
                <w:sz w:val="20"/>
                <w:szCs w:val="20"/>
              </w:rPr>
            </w:pPr>
            <w:r w:rsidRPr="002357D5">
              <w:rPr>
                <w:sz w:val="20"/>
                <w:szCs w:val="20"/>
              </w:rPr>
              <w:t>časová úspora - plnenie nastáva na základe písomného požiadania veriteľa (výzvy) a bez námietok</w:t>
            </w:r>
          </w:p>
          <w:p w14:paraId="0FC390A5" w14:textId="77777777" w:rsidR="00261D27" w:rsidRPr="002357D5" w:rsidRDefault="00261D27" w:rsidP="00E72283">
            <w:pPr>
              <w:numPr>
                <w:ilvl w:val="0"/>
                <w:numId w:val="29"/>
              </w:numPr>
              <w:ind w:left="176" w:hanging="176"/>
              <w:jc w:val="both"/>
              <w:rPr>
                <w:sz w:val="20"/>
                <w:szCs w:val="20"/>
              </w:rPr>
            </w:pPr>
            <w:r w:rsidRPr="002357D5">
              <w:rPr>
                <w:sz w:val="20"/>
                <w:szCs w:val="20"/>
              </w:rPr>
              <w:t>možnosť uplatnenia aj na budúce pohľadávky (plynúce z nesplnenia podmienok)</w:t>
            </w:r>
          </w:p>
          <w:p w14:paraId="5C90D28C" w14:textId="77777777" w:rsidR="00261D27" w:rsidRPr="002357D5" w:rsidRDefault="00261D27" w:rsidP="00E72283">
            <w:pPr>
              <w:numPr>
                <w:ilvl w:val="0"/>
                <w:numId w:val="29"/>
              </w:numPr>
              <w:ind w:left="176" w:hanging="176"/>
              <w:jc w:val="both"/>
              <w:rPr>
                <w:sz w:val="20"/>
                <w:szCs w:val="20"/>
              </w:rPr>
            </w:pPr>
            <w:r w:rsidRPr="002357D5">
              <w:rPr>
                <w:sz w:val="20"/>
                <w:szCs w:val="20"/>
              </w:rPr>
              <w:t>možno zabezpečiť  peňažnú aj nepeňažnú (musí byť určená suma v záručnej listine) pohľadávku</w:t>
            </w:r>
          </w:p>
          <w:p w14:paraId="3AEA1F13" w14:textId="77777777" w:rsidR="00261D27" w:rsidRPr="002357D5" w:rsidRDefault="00261D27" w:rsidP="00E72283">
            <w:pPr>
              <w:numPr>
                <w:ilvl w:val="0"/>
                <w:numId w:val="29"/>
              </w:numPr>
              <w:ind w:left="176" w:hanging="176"/>
              <w:jc w:val="both"/>
              <w:rPr>
                <w:sz w:val="20"/>
                <w:szCs w:val="20"/>
              </w:rPr>
            </w:pPr>
            <w:r w:rsidRPr="002357D5">
              <w:rPr>
                <w:sz w:val="20"/>
                <w:szCs w:val="20"/>
              </w:rPr>
              <w:t>Banka nemôže uplatniť tie námietky, ktoré by bol oprávnený uplatniť dlžník</w:t>
            </w:r>
          </w:p>
        </w:tc>
        <w:tc>
          <w:tcPr>
            <w:tcW w:w="2727" w:type="dxa"/>
            <w:shd w:val="clear" w:color="auto" w:fill="auto"/>
          </w:tcPr>
          <w:p w14:paraId="42B6EA0D"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finančne náročný pre prijímateľa (najmä pre nové, začínajúce subjekty)</w:t>
            </w:r>
          </w:p>
          <w:p w14:paraId="7E3DDFDE"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tlak banky, aby v záručnej listine boli „výhody“ obmedzené </w:t>
            </w:r>
          </w:p>
          <w:p w14:paraId="26C23E1D" w14:textId="77777777" w:rsidR="00261D27" w:rsidRPr="002357D5" w:rsidRDefault="00261D27" w:rsidP="00E72283">
            <w:pPr>
              <w:tabs>
                <w:tab w:val="left" w:pos="238"/>
              </w:tabs>
              <w:ind w:left="20"/>
              <w:rPr>
                <w:sz w:val="20"/>
                <w:szCs w:val="20"/>
              </w:rPr>
            </w:pPr>
          </w:p>
        </w:tc>
      </w:tr>
      <w:tr w:rsidR="00261D27" w:rsidRPr="002357D5" w14:paraId="68ABA16C" w14:textId="77777777" w:rsidTr="00E72283">
        <w:tc>
          <w:tcPr>
            <w:tcW w:w="1762" w:type="dxa"/>
            <w:shd w:val="clear" w:color="auto" w:fill="auto"/>
            <w:vAlign w:val="center"/>
          </w:tcPr>
          <w:p w14:paraId="11520320" w14:textId="77777777" w:rsidR="00261D27" w:rsidRPr="002357D5" w:rsidRDefault="00261D27" w:rsidP="00E72283">
            <w:pPr>
              <w:tabs>
                <w:tab w:val="left" w:pos="284"/>
              </w:tabs>
              <w:jc w:val="center"/>
              <w:rPr>
                <w:sz w:val="20"/>
                <w:szCs w:val="20"/>
              </w:rPr>
            </w:pPr>
            <w:r w:rsidRPr="002357D5">
              <w:rPr>
                <w:sz w:val="20"/>
                <w:szCs w:val="20"/>
              </w:rPr>
              <w:t>Ručenie</w:t>
            </w:r>
          </w:p>
        </w:tc>
        <w:tc>
          <w:tcPr>
            <w:tcW w:w="4833" w:type="dxa"/>
            <w:shd w:val="clear" w:color="auto" w:fill="auto"/>
          </w:tcPr>
          <w:p w14:paraId="124EA264" w14:textId="77777777" w:rsidR="00261D27" w:rsidRPr="002357D5" w:rsidRDefault="00261D27" w:rsidP="00E72283">
            <w:pPr>
              <w:numPr>
                <w:ilvl w:val="0"/>
                <w:numId w:val="29"/>
              </w:numPr>
              <w:ind w:left="176" w:hanging="176"/>
              <w:jc w:val="both"/>
              <w:rPr>
                <w:sz w:val="20"/>
                <w:szCs w:val="20"/>
              </w:rPr>
            </w:pPr>
            <w:r w:rsidRPr="002357D5">
              <w:rPr>
                <w:sz w:val="20"/>
                <w:szCs w:val="20"/>
              </w:rPr>
              <w:t>rozšírenie možnosti veriteľa domáhať sa plnenia nie len od dlžníka, ale aj od ručiteľa</w:t>
            </w:r>
          </w:p>
          <w:p w14:paraId="6DB89FE8" w14:textId="77777777" w:rsidR="00261D27" w:rsidRPr="002357D5" w:rsidRDefault="00261D27" w:rsidP="00E72283">
            <w:pPr>
              <w:numPr>
                <w:ilvl w:val="0"/>
                <w:numId w:val="29"/>
              </w:numPr>
              <w:ind w:left="176" w:hanging="176"/>
              <w:jc w:val="both"/>
              <w:rPr>
                <w:sz w:val="20"/>
                <w:szCs w:val="20"/>
              </w:rPr>
            </w:pPr>
            <w:r w:rsidRPr="002357D5">
              <w:rPr>
                <w:sz w:val="20"/>
                <w:szCs w:val="20"/>
              </w:rPr>
              <w:t>možnosť zabezpečiť aj budúce  pohľadávky</w:t>
            </w:r>
          </w:p>
          <w:p w14:paraId="5EDB6F5B" w14:textId="77777777" w:rsidR="00261D27" w:rsidRPr="002357D5" w:rsidRDefault="00261D27" w:rsidP="00E72283">
            <w:pPr>
              <w:numPr>
                <w:ilvl w:val="0"/>
                <w:numId w:val="29"/>
              </w:numPr>
              <w:ind w:left="176" w:hanging="176"/>
              <w:jc w:val="both"/>
              <w:rPr>
                <w:sz w:val="20"/>
                <w:szCs w:val="20"/>
              </w:rPr>
            </w:pPr>
            <w:r w:rsidRPr="002357D5">
              <w:rPr>
                <w:sz w:val="20"/>
                <w:szCs w:val="20"/>
              </w:rPr>
              <w:t>finančné nenáročný inštitút (náklady na overenie podpisu ručiteľa v jeho písomnom vyhlásení)</w:t>
            </w:r>
          </w:p>
          <w:p w14:paraId="234BDB70" w14:textId="77777777" w:rsidR="00261D27" w:rsidRPr="002357D5" w:rsidRDefault="00261D27" w:rsidP="00E72283">
            <w:pPr>
              <w:numPr>
                <w:ilvl w:val="0"/>
                <w:numId w:val="29"/>
              </w:numPr>
              <w:ind w:left="176" w:hanging="176"/>
              <w:jc w:val="both"/>
              <w:rPr>
                <w:sz w:val="20"/>
                <w:szCs w:val="20"/>
              </w:rPr>
            </w:pPr>
            <w:r w:rsidRPr="002357D5">
              <w:rPr>
                <w:sz w:val="20"/>
                <w:szCs w:val="20"/>
              </w:rPr>
              <w:t>za ten istý záväzok môže ručiť aj viac ručiteľov, pričom každý z nich ručí za celý záväzok dlžníka.</w:t>
            </w:r>
          </w:p>
          <w:p w14:paraId="302E2850" w14:textId="77777777" w:rsidR="00261D27" w:rsidRPr="002357D5" w:rsidRDefault="00261D27" w:rsidP="00E72283">
            <w:pPr>
              <w:numPr>
                <w:ilvl w:val="0"/>
                <w:numId w:val="29"/>
              </w:numPr>
              <w:ind w:left="176" w:hanging="176"/>
              <w:jc w:val="both"/>
              <w:rPr>
                <w:sz w:val="20"/>
                <w:szCs w:val="20"/>
              </w:rPr>
            </w:pPr>
            <w:r w:rsidRPr="002357D5">
              <w:rPr>
                <w:sz w:val="20"/>
                <w:szCs w:val="20"/>
              </w:rPr>
              <w:t>veriteľ môže viesť konanie o splnenie dlhu nezávisle s dlžníkom a ručiteľom</w:t>
            </w:r>
          </w:p>
        </w:tc>
        <w:tc>
          <w:tcPr>
            <w:tcW w:w="2727" w:type="dxa"/>
            <w:shd w:val="clear" w:color="auto" w:fill="auto"/>
          </w:tcPr>
          <w:p w14:paraId="75CD499E"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úroveň ručenia je priamo úmerná bonite ručiteľa</w:t>
            </w:r>
          </w:p>
          <w:p w14:paraId="5F8E3A51"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bonita ručiteľa sa časom mení (môže výrazne klesnúť)</w:t>
            </w:r>
          </w:p>
          <w:p w14:paraId="6E602272"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vhodný ako samostatný typ ZP</w:t>
            </w:r>
          </w:p>
          <w:p w14:paraId="79165444"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 xml:space="preserve">uplatnenie predchádza písomnej výzve veriteľa </w:t>
            </w:r>
          </w:p>
        </w:tc>
      </w:tr>
      <w:tr w:rsidR="00261D27" w:rsidRPr="002357D5" w14:paraId="2C0993D2" w14:textId="77777777" w:rsidTr="00E72283">
        <w:tc>
          <w:tcPr>
            <w:tcW w:w="1762" w:type="dxa"/>
            <w:shd w:val="clear" w:color="auto" w:fill="auto"/>
            <w:vAlign w:val="center"/>
          </w:tcPr>
          <w:p w14:paraId="1B5C9BA8" w14:textId="77777777" w:rsidR="00261D27" w:rsidRPr="002357D5" w:rsidRDefault="00261D27" w:rsidP="00E72283">
            <w:pPr>
              <w:tabs>
                <w:tab w:val="left" w:pos="284"/>
              </w:tabs>
              <w:jc w:val="center"/>
              <w:rPr>
                <w:sz w:val="20"/>
                <w:szCs w:val="20"/>
              </w:rPr>
            </w:pPr>
            <w:r w:rsidRPr="002357D5">
              <w:rPr>
                <w:sz w:val="20"/>
                <w:szCs w:val="20"/>
              </w:rPr>
              <w:t>Zmluvná pokuta</w:t>
            </w:r>
          </w:p>
        </w:tc>
        <w:tc>
          <w:tcPr>
            <w:tcW w:w="4833" w:type="dxa"/>
            <w:shd w:val="clear" w:color="auto" w:fill="auto"/>
          </w:tcPr>
          <w:p w14:paraId="4ACC3354" w14:textId="77777777" w:rsidR="00261D27" w:rsidRPr="002357D5" w:rsidRDefault="00261D27" w:rsidP="00E72283">
            <w:pPr>
              <w:numPr>
                <w:ilvl w:val="0"/>
                <w:numId w:val="29"/>
              </w:numPr>
              <w:ind w:left="176" w:hanging="176"/>
              <w:jc w:val="both"/>
              <w:rPr>
                <w:sz w:val="20"/>
                <w:szCs w:val="20"/>
              </w:rPr>
            </w:pPr>
            <w:r w:rsidRPr="002357D5">
              <w:rPr>
                <w:sz w:val="20"/>
                <w:szCs w:val="20"/>
              </w:rPr>
              <w:t>prevenčný ZP pre prípad nesplnenia záväzku, resp. porušenia zmluvnej povinnosti</w:t>
            </w:r>
          </w:p>
          <w:p w14:paraId="16D9F94E" w14:textId="77777777" w:rsidR="00261D27" w:rsidRPr="002357D5" w:rsidRDefault="00261D27" w:rsidP="00E72283">
            <w:pPr>
              <w:numPr>
                <w:ilvl w:val="0"/>
                <w:numId w:val="29"/>
              </w:numPr>
              <w:ind w:left="176" w:hanging="176"/>
              <w:jc w:val="both"/>
              <w:rPr>
                <w:sz w:val="20"/>
                <w:szCs w:val="20"/>
              </w:rPr>
            </w:pPr>
            <w:r w:rsidRPr="002357D5">
              <w:rPr>
                <w:sz w:val="20"/>
                <w:szCs w:val="20"/>
              </w:rPr>
              <w:t>vhodným zadefinovaním existuje možnosť uplatniť nárok na zmluvnú pokutu, škodu, a obmedziť moderačné oprávnenie súdu</w:t>
            </w:r>
          </w:p>
        </w:tc>
        <w:tc>
          <w:tcPr>
            <w:tcW w:w="2727" w:type="dxa"/>
            <w:shd w:val="clear" w:color="auto" w:fill="auto"/>
          </w:tcPr>
          <w:p w14:paraId="433DEC5E"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neplní primárne zabezpečovaciu funkciu</w:t>
            </w:r>
          </w:p>
          <w:p w14:paraId="39A1B37B"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súvzťažnosť s škodou</w:t>
            </w:r>
          </w:p>
          <w:p w14:paraId="0B6F4DA7"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súd môže neprimerane vysokú pokutu znížiť</w:t>
            </w:r>
          </w:p>
          <w:p w14:paraId="4802BC96"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vhodná ako samostatný ZP</w:t>
            </w:r>
          </w:p>
        </w:tc>
      </w:tr>
      <w:tr w:rsidR="00261D27" w:rsidRPr="002357D5" w14:paraId="25B4075D" w14:textId="77777777" w:rsidTr="00C74C50">
        <w:tc>
          <w:tcPr>
            <w:tcW w:w="1762" w:type="dxa"/>
            <w:shd w:val="clear" w:color="auto" w:fill="D9D9D9" w:themeFill="background1" w:themeFillShade="D9"/>
            <w:vAlign w:val="center"/>
          </w:tcPr>
          <w:p w14:paraId="0678A427" w14:textId="77777777" w:rsidR="00261D27" w:rsidRPr="002357D5" w:rsidRDefault="00261D27" w:rsidP="00E72283">
            <w:pPr>
              <w:tabs>
                <w:tab w:val="left" w:pos="284"/>
              </w:tabs>
              <w:jc w:val="center"/>
              <w:rPr>
                <w:sz w:val="20"/>
                <w:szCs w:val="20"/>
              </w:rPr>
            </w:pPr>
            <w:r w:rsidRPr="002357D5">
              <w:rPr>
                <w:sz w:val="20"/>
                <w:szCs w:val="20"/>
              </w:rPr>
              <w:t>Zabezpečovací prevod práva</w:t>
            </w:r>
          </w:p>
        </w:tc>
        <w:tc>
          <w:tcPr>
            <w:tcW w:w="4833" w:type="dxa"/>
            <w:shd w:val="clear" w:color="auto" w:fill="D9D9D9" w:themeFill="background1" w:themeFillShade="D9"/>
          </w:tcPr>
          <w:p w14:paraId="5D3E1CDF" w14:textId="77777777" w:rsidR="00261D27" w:rsidRPr="002357D5" w:rsidRDefault="00261D27" w:rsidP="00E72283">
            <w:pPr>
              <w:numPr>
                <w:ilvl w:val="0"/>
                <w:numId w:val="29"/>
              </w:numPr>
              <w:ind w:left="176" w:hanging="176"/>
              <w:jc w:val="both"/>
              <w:rPr>
                <w:sz w:val="20"/>
                <w:szCs w:val="20"/>
              </w:rPr>
            </w:pPr>
            <w:r w:rsidRPr="002357D5">
              <w:rPr>
                <w:sz w:val="20"/>
                <w:szCs w:val="20"/>
              </w:rPr>
              <w:t>pomerne vysoký stupeň zabezpečenia (v závislosti od druhu prevedeného práva a jeho ceny)</w:t>
            </w:r>
          </w:p>
          <w:p w14:paraId="32E67366" w14:textId="77777777" w:rsidR="00261D27" w:rsidRPr="002357D5" w:rsidRDefault="00261D27" w:rsidP="00E72283">
            <w:pPr>
              <w:numPr>
                <w:ilvl w:val="0"/>
                <w:numId w:val="29"/>
              </w:numPr>
              <w:ind w:left="176" w:hanging="176"/>
              <w:jc w:val="both"/>
              <w:rPr>
                <w:sz w:val="20"/>
                <w:szCs w:val="20"/>
              </w:rPr>
            </w:pPr>
            <w:r w:rsidRPr="002357D5">
              <w:rPr>
                <w:sz w:val="20"/>
                <w:szCs w:val="20"/>
              </w:rPr>
              <w:t>možno previesť veci, práva, ako aj iné majetkové hodnoty</w:t>
            </w:r>
          </w:p>
          <w:p w14:paraId="4DE5E878" w14:textId="77777777" w:rsidR="00261D27" w:rsidRPr="002357D5" w:rsidRDefault="00261D27" w:rsidP="00E72283">
            <w:pPr>
              <w:numPr>
                <w:ilvl w:val="0"/>
                <w:numId w:val="29"/>
              </w:numPr>
              <w:ind w:left="176" w:hanging="176"/>
              <w:jc w:val="both"/>
              <w:rPr>
                <w:sz w:val="20"/>
                <w:szCs w:val="20"/>
              </w:rPr>
            </w:pPr>
            <w:r w:rsidRPr="002357D5">
              <w:rPr>
                <w:sz w:val="20"/>
                <w:szCs w:val="20"/>
              </w:rPr>
              <w:t>veriteľ sa stáva oprávneným (dočasne) z prevedeného práva</w:t>
            </w:r>
          </w:p>
          <w:p w14:paraId="08142A53" w14:textId="77777777"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predmetným právom</w:t>
            </w:r>
          </w:p>
          <w:p w14:paraId="08A866C1" w14:textId="77777777" w:rsidR="00261D27" w:rsidRPr="002357D5" w:rsidRDefault="00261D27" w:rsidP="00E72283">
            <w:pPr>
              <w:numPr>
                <w:ilvl w:val="0"/>
                <w:numId w:val="29"/>
              </w:numPr>
              <w:ind w:left="176" w:hanging="176"/>
              <w:jc w:val="both"/>
              <w:rPr>
                <w:sz w:val="20"/>
                <w:szCs w:val="20"/>
              </w:rPr>
            </w:pPr>
            <w:r w:rsidRPr="002357D5">
              <w:rPr>
                <w:sz w:val="20"/>
                <w:szCs w:val="20"/>
              </w:rPr>
              <w:t>previesť právo môže aj tretia osoba</w:t>
            </w:r>
          </w:p>
          <w:p w14:paraId="3F7AC138" w14:textId="77777777" w:rsidR="00261D27" w:rsidRPr="002357D5" w:rsidRDefault="00261D27" w:rsidP="00E72283">
            <w:pPr>
              <w:numPr>
                <w:ilvl w:val="0"/>
                <w:numId w:val="29"/>
              </w:numPr>
              <w:ind w:left="176" w:hanging="176"/>
              <w:jc w:val="both"/>
              <w:rPr>
                <w:sz w:val="20"/>
                <w:szCs w:val="20"/>
              </w:rPr>
            </w:pPr>
            <w:r w:rsidRPr="002357D5">
              <w:rPr>
                <w:sz w:val="20"/>
                <w:szCs w:val="20"/>
              </w:rPr>
              <w:t>možno previesť aj práva z vecných bremien,  užívacie práva, licenčné práva a pod.</w:t>
            </w:r>
          </w:p>
          <w:p w14:paraId="635369A4" w14:textId="77777777" w:rsidR="00261D27" w:rsidRPr="002357D5" w:rsidRDefault="00261D27" w:rsidP="00E72283">
            <w:pPr>
              <w:numPr>
                <w:ilvl w:val="0"/>
                <w:numId w:val="29"/>
              </w:numPr>
              <w:ind w:left="176" w:hanging="176"/>
              <w:jc w:val="both"/>
              <w:rPr>
                <w:sz w:val="20"/>
                <w:szCs w:val="20"/>
              </w:rPr>
            </w:pPr>
            <w:r w:rsidRPr="002357D5">
              <w:rPr>
                <w:sz w:val="20"/>
                <w:szCs w:val="20"/>
              </w:rPr>
              <w:t>prevedené právo možno realizovať iba na jedného veriteľa</w:t>
            </w:r>
          </w:p>
        </w:tc>
        <w:tc>
          <w:tcPr>
            <w:tcW w:w="2727" w:type="dxa"/>
            <w:shd w:val="clear" w:color="auto" w:fill="D9D9D9" w:themeFill="background1" w:themeFillShade="D9"/>
          </w:tcPr>
          <w:p w14:paraId="1208B2CA"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nemožno zabezpečiť budúci záväzok</w:t>
            </w:r>
          </w:p>
          <w:p w14:paraId="72BFACAC"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predmetné prevedené právo vstupuje (dočasne) do bilancie veriteľa (teda do evidencie majetku, do účtovníctva veriteľa)</w:t>
            </w:r>
          </w:p>
          <w:p w14:paraId="3E5032A7" w14:textId="77777777" w:rsidR="00261D27" w:rsidRPr="002357D5" w:rsidRDefault="00261D27" w:rsidP="00E72283">
            <w:pPr>
              <w:tabs>
                <w:tab w:val="left" w:pos="238"/>
              </w:tabs>
              <w:ind w:left="20"/>
              <w:rPr>
                <w:sz w:val="20"/>
                <w:szCs w:val="20"/>
              </w:rPr>
            </w:pPr>
          </w:p>
        </w:tc>
      </w:tr>
      <w:tr w:rsidR="00261D27" w:rsidRPr="002357D5" w14:paraId="7663ACF3" w14:textId="77777777" w:rsidTr="00C74C50">
        <w:tc>
          <w:tcPr>
            <w:tcW w:w="1762" w:type="dxa"/>
            <w:shd w:val="clear" w:color="auto" w:fill="D9D9D9" w:themeFill="background1" w:themeFillShade="D9"/>
            <w:vAlign w:val="center"/>
          </w:tcPr>
          <w:p w14:paraId="068B3455" w14:textId="77777777" w:rsidR="00261D27" w:rsidRPr="002357D5" w:rsidRDefault="00261D27" w:rsidP="00E72283">
            <w:pPr>
              <w:tabs>
                <w:tab w:val="left" w:pos="284"/>
              </w:tabs>
              <w:jc w:val="center"/>
              <w:rPr>
                <w:sz w:val="20"/>
                <w:szCs w:val="20"/>
              </w:rPr>
            </w:pPr>
            <w:r w:rsidRPr="002357D5">
              <w:rPr>
                <w:sz w:val="20"/>
                <w:szCs w:val="20"/>
              </w:rPr>
              <w:t>Zabezpečovacie postúpenie pohľadávky</w:t>
            </w:r>
          </w:p>
          <w:p w14:paraId="2563678A" w14:textId="77777777" w:rsidR="00261D27" w:rsidRPr="002357D5" w:rsidRDefault="00261D27" w:rsidP="00E72283">
            <w:pPr>
              <w:tabs>
                <w:tab w:val="left" w:pos="284"/>
              </w:tabs>
              <w:jc w:val="center"/>
              <w:rPr>
                <w:sz w:val="20"/>
                <w:szCs w:val="20"/>
              </w:rPr>
            </w:pPr>
            <w:r w:rsidRPr="002357D5">
              <w:rPr>
                <w:sz w:val="20"/>
                <w:szCs w:val="20"/>
              </w:rPr>
              <w:t>(ZPPohľ)</w:t>
            </w:r>
          </w:p>
        </w:tc>
        <w:tc>
          <w:tcPr>
            <w:tcW w:w="4833" w:type="dxa"/>
            <w:shd w:val="clear" w:color="auto" w:fill="D9D9D9" w:themeFill="background1" w:themeFillShade="D9"/>
          </w:tcPr>
          <w:p w14:paraId="7187D79F" w14:textId="77777777" w:rsidR="00261D27" w:rsidRPr="002357D5" w:rsidRDefault="00261D27" w:rsidP="00E72283">
            <w:pPr>
              <w:numPr>
                <w:ilvl w:val="0"/>
                <w:numId w:val="29"/>
              </w:numPr>
              <w:ind w:left="176" w:hanging="176"/>
              <w:jc w:val="both"/>
              <w:rPr>
                <w:sz w:val="20"/>
                <w:szCs w:val="20"/>
              </w:rPr>
            </w:pPr>
            <w:r w:rsidRPr="002357D5">
              <w:rPr>
                <w:rFonts w:eastAsia="Calibri"/>
                <w:sz w:val="20"/>
                <w:szCs w:val="20"/>
              </w:rPr>
              <w:t>veriteľ získava (dočasne) dvoch priamych dlžníkov</w:t>
            </w:r>
          </w:p>
          <w:p w14:paraId="0367DB56" w14:textId="77777777" w:rsidR="00261D27" w:rsidRPr="002357D5" w:rsidRDefault="00652DFE" w:rsidP="00E72283">
            <w:pPr>
              <w:numPr>
                <w:ilvl w:val="0"/>
                <w:numId w:val="29"/>
              </w:numPr>
              <w:ind w:left="176" w:hanging="176"/>
              <w:jc w:val="both"/>
              <w:rPr>
                <w:sz w:val="20"/>
                <w:szCs w:val="20"/>
              </w:rPr>
            </w:pPr>
            <w:r>
              <w:rPr>
                <w:sz w:val="20"/>
                <w:szCs w:val="20"/>
              </w:rPr>
              <w:t xml:space="preserve">dlžník nemá </w:t>
            </w:r>
            <w:r w:rsidR="00261D27" w:rsidRPr="002357D5">
              <w:rPr>
                <w:sz w:val="20"/>
                <w:szCs w:val="20"/>
              </w:rPr>
              <w:t>možnosť disponovať predmetnou pohľadávkou</w:t>
            </w:r>
          </w:p>
        </w:tc>
        <w:tc>
          <w:tcPr>
            <w:tcW w:w="2727" w:type="dxa"/>
            <w:shd w:val="clear" w:color="auto" w:fill="D9D9D9" w:themeFill="background1" w:themeFillShade="D9"/>
          </w:tcPr>
          <w:p w14:paraId="42562D5C"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nie je vhodné ako samostatný ZP</w:t>
            </w:r>
          </w:p>
          <w:p w14:paraId="7F170852"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bonita pohľadávky sa časom mení</w:t>
            </w:r>
          </w:p>
          <w:p w14:paraId="31A73331" w14:textId="77777777" w:rsidR="00261D27" w:rsidRPr="002357D5" w:rsidRDefault="00261D27" w:rsidP="00E72283">
            <w:pPr>
              <w:numPr>
                <w:ilvl w:val="0"/>
                <w:numId w:val="29"/>
              </w:numPr>
              <w:tabs>
                <w:tab w:val="left" w:pos="238"/>
              </w:tabs>
              <w:ind w:left="238" w:hanging="218"/>
              <w:rPr>
                <w:sz w:val="20"/>
                <w:szCs w:val="20"/>
              </w:rPr>
            </w:pPr>
            <w:r w:rsidRPr="002357D5">
              <w:rPr>
                <w:sz w:val="20"/>
                <w:szCs w:val="20"/>
              </w:rPr>
              <w:t>nutnosť evidencie veriteľa v účtovníctve</w:t>
            </w:r>
          </w:p>
        </w:tc>
      </w:tr>
      <w:tr w:rsidR="0057540D" w:rsidRPr="002357D5" w14:paraId="36753427" w14:textId="77777777" w:rsidTr="00C74C50">
        <w:trPr>
          <w:ins w:id="221" w:author="Autor"/>
        </w:trPr>
        <w:tc>
          <w:tcPr>
            <w:tcW w:w="1762" w:type="dxa"/>
            <w:shd w:val="clear" w:color="auto" w:fill="D9D9D9" w:themeFill="background1" w:themeFillShade="D9"/>
            <w:vAlign w:val="center"/>
          </w:tcPr>
          <w:p w14:paraId="68EED16C" w14:textId="77777777" w:rsidR="0057540D" w:rsidRPr="002357D5" w:rsidRDefault="0057540D" w:rsidP="00E72283">
            <w:pPr>
              <w:tabs>
                <w:tab w:val="left" w:pos="284"/>
              </w:tabs>
              <w:jc w:val="center"/>
              <w:rPr>
                <w:ins w:id="222" w:author="Autor"/>
                <w:sz w:val="20"/>
                <w:szCs w:val="20"/>
              </w:rPr>
            </w:pPr>
            <w:ins w:id="223" w:author="Autor">
              <w:r>
                <w:rPr>
                  <w:sz w:val="20"/>
                  <w:szCs w:val="20"/>
                </w:rPr>
                <w:t>Sledovanie bonity prijímateľa</w:t>
              </w:r>
            </w:ins>
          </w:p>
        </w:tc>
        <w:tc>
          <w:tcPr>
            <w:tcW w:w="4833" w:type="dxa"/>
            <w:shd w:val="clear" w:color="auto" w:fill="D9D9D9" w:themeFill="background1" w:themeFillShade="D9"/>
          </w:tcPr>
          <w:p w14:paraId="2CE512D9" w14:textId="77777777" w:rsidR="0057540D" w:rsidRDefault="00154771" w:rsidP="000A0F4B">
            <w:pPr>
              <w:numPr>
                <w:ilvl w:val="0"/>
                <w:numId w:val="29"/>
              </w:numPr>
              <w:ind w:left="223" w:hanging="223"/>
              <w:jc w:val="both"/>
              <w:rPr>
                <w:ins w:id="224" w:author="Autor"/>
                <w:rFonts w:eastAsia="Calibri"/>
                <w:sz w:val="20"/>
                <w:szCs w:val="20"/>
              </w:rPr>
            </w:pPr>
            <w:ins w:id="225" w:author="Autor">
              <w:r>
                <w:rPr>
                  <w:rFonts w:eastAsia="Calibri"/>
                  <w:sz w:val="20"/>
                  <w:szCs w:val="20"/>
                </w:rPr>
                <w:t xml:space="preserve">širšia dostupnosť možností realizovať projekty aj pre subjekty, </w:t>
              </w:r>
              <w:r w:rsidR="000A0F4B" w:rsidRPr="000A0F4B">
                <w:rPr>
                  <w:rFonts w:eastAsia="Calibri"/>
                  <w:sz w:val="20"/>
                  <w:szCs w:val="20"/>
                </w:rPr>
                <w:t>v prípade ktorých uplatnenie ZP nie je účelné alebo pôsobí odradzujúco, čím sa eliminuje hrozba nenaplnenia cieľov OP</w:t>
              </w:r>
            </w:ins>
          </w:p>
          <w:p w14:paraId="6B10D6E9" w14:textId="77777777" w:rsidR="0057540D" w:rsidRDefault="0057540D" w:rsidP="00E72283">
            <w:pPr>
              <w:numPr>
                <w:ilvl w:val="0"/>
                <w:numId w:val="29"/>
              </w:numPr>
              <w:ind w:left="176" w:hanging="176"/>
              <w:jc w:val="both"/>
              <w:rPr>
                <w:ins w:id="226" w:author="Autor"/>
                <w:rFonts w:eastAsia="Calibri"/>
                <w:sz w:val="20"/>
                <w:szCs w:val="20"/>
              </w:rPr>
            </w:pPr>
          </w:p>
          <w:p w14:paraId="00119ED0" w14:textId="77777777" w:rsidR="000A0F4B" w:rsidRPr="002357D5" w:rsidRDefault="000A0F4B" w:rsidP="00B9317E">
            <w:pPr>
              <w:numPr>
                <w:ilvl w:val="0"/>
                <w:numId w:val="29"/>
              </w:numPr>
              <w:ind w:left="223" w:hanging="223"/>
              <w:jc w:val="both"/>
              <w:rPr>
                <w:ins w:id="227" w:author="Autor"/>
                <w:rFonts w:eastAsia="Calibri"/>
                <w:sz w:val="20"/>
                <w:szCs w:val="20"/>
              </w:rPr>
            </w:pPr>
            <w:ins w:id="228" w:author="Autor">
              <w:r w:rsidRPr="000A0F4B">
                <w:rPr>
                  <w:rFonts w:eastAsia="Calibri"/>
                  <w:sz w:val="20"/>
                  <w:szCs w:val="20"/>
                </w:rPr>
                <w:lastRenderedPageBreak/>
                <w:t>zníženie obmedzení a finančných nákladov pre žiadateľa</w:t>
              </w:r>
            </w:ins>
          </w:p>
        </w:tc>
        <w:tc>
          <w:tcPr>
            <w:tcW w:w="2727" w:type="dxa"/>
            <w:shd w:val="clear" w:color="auto" w:fill="D9D9D9" w:themeFill="background1" w:themeFillShade="D9"/>
          </w:tcPr>
          <w:p w14:paraId="3F062FE9" w14:textId="77777777" w:rsidR="0057540D" w:rsidRDefault="00154771" w:rsidP="00E72283">
            <w:pPr>
              <w:numPr>
                <w:ilvl w:val="0"/>
                <w:numId w:val="29"/>
              </w:numPr>
              <w:tabs>
                <w:tab w:val="left" w:pos="238"/>
              </w:tabs>
              <w:ind w:left="238" w:hanging="218"/>
              <w:rPr>
                <w:ins w:id="229" w:author="Autor"/>
                <w:sz w:val="20"/>
                <w:szCs w:val="20"/>
              </w:rPr>
            </w:pPr>
            <w:ins w:id="230" w:author="Autor">
              <w:r>
                <w:rPr>
                  <w:sz w:val="20"/>
                  <w:szCs w:val="20"/>
                </w:rPr>
                <w:lastRenderedPageBreak/>
                <w:t>neexistuje predchádzajúca skúsenosť s týmto zabezpečovacím postupom</w:t>
              </w:r>
            </w:ins>
          </w:p>
          <w:p w14:paraId="6B68C6C6" w14:textId="77777777" w:rsidR="00154771" w:rsidRDefault="00154771" w:rsidP="00E72283">
            <w:pPr>
              <w:numPr>
                <w:ilvl w:val="0"/>
                <w:numId w:val="29"/>
              </w:numPr>
              <w:tabs>
                <w:tab w:val="left" w:pos="238"/>
              </w:tabs>
              <w:ind w:left="238" w:hanging="218"/>
              <w:rPr>
                <w:ins w:id="231" w:author="Autor"/>
                <w:sz w:val="20"/>
                <w:szCs w:val="20"/>
              </w:rPr>
            </w:pPr>
            <w:ins w:id="232" w:author="Autor">
              <w:r>
                <w:rPr>
                  <w:sz w:val="20"/>
                  <w:szCs w:val="20"/>
                </w:rPr>
                <w:t>zvýšené nároky na odbornú a metodickú prípravu zo strany RO</w:t>
              </w:r>
            </w:ins>
          </w:p>
          <w:p w14:paraId="2D9E8C32" w14:textId="77777777" w:rsidR="00154771" w:rsidRPr="002357D5" w:rsidRDefault="000A0F4B" w:rsidP="00B9317E">
            <w:pPr>
              <w:numPr>
                <w:ilvl w:val="0"/>
                <w:numId w:val="29"/>
              </w:numPr>
              <w:tabs>
                <w:tab w:val="left" w:pos="238"/>
              </w:tabs>
              <w:ind w:left="209" w:hanging="209"/>
              <w:rPr>
                <w:ins w:id="233" w:author="Autor"/>
                <w:sz w:val="20"/>
                <w:szCs w:val="20"/>
              </w:rPr>
            </w:pPr>
            <w:ins w:id="234" w:author="Autor">
              <w:r w:rsidRPr="000A0F4B">
                <w:rPr>
                  <w:sz w:val="20"/>
                  <w:szCs w:val="20"/>
                </w:rPr>
                <w:lastRenderedPageBreak/>
                <w:t>v prípade</w:t>
              </w:r>
              <w:r w:rsidR="009E227D">
                <w:rPr>
                  <w:sz w:val="20"/>
                  <w:szCs w:val="20"/>
                </w:rPr>
                <w:t>,</w:t>
              </w:r>
              <w:r w:rsidRPr="000A0F4B">
                <w:rPr>
                  <w:sz w:val="20"/>
                  <w:szCs w:val="20"/>
                </w:rPr>
                <w:t xml:space="preserve"> ak prijímateľ prestane spĺňať čo i len jeden zo stanovených ukazovateľov</w:t>
              </w:r>
              <w:r w:rsidR="009E227D">
                <w:rPr>
                  <w:sz w:val="20"/>
                  <w:szCs w:val="20"/>
                </w:rPr>
                <w:t>, nie je možné použiť ako samostatný postup, bez kombinácie s iným ZP</w:t>
              </w:r>
            </w:ins>
          </w:p>
        </w:tc>
      </w:tr>
    </w:tbl>
    <w:p w14:paraId="495E9BC7" w14:textId="7ECA8576" w:rsidR="00261D27" w:rsidRPr="005D2561" w:rsidRDefault="00D86231" w:rsidP="00C74C50">
      <w:pPr>
        <w:pStyle w:val="MPCKO2"/>
      </w:pPr>
      <w:bookmarkStart w:id="235" w:name="_Toc513644669"/>
      <w:bookmarkStart w:id="236" w:name="_Toc497228017"/>
      <w:r>
        <w:lastRenderedPageBreak/>
        <w:t>2</w:t>
      </w:r>
      <w:r w:rsidR="005B0BFE">
        <w:t>.</w:t>
      </w:r>
      <w:del w:id="237" w:author="Autor">
        <w:r w:rsidR="005B0BFE">
          <w:delText>4</w:delText>
        </w:r>
      </w:del>
      <w:ins w:id="238" w:author="Autor">
        <w:r w:rsidR="00B9317E">
          <w:t>3</w:t>
        </w:r>
      </w:ins>
      <w:r w:rsidR="005B0BFE">
        <w:t xml:space="preserve"> </w:t>
      </w:r>
      <w:r w:rsidR="00261D27" w:rsidRPr="005D2561">
        <w:t>Určenie vhodnosti zabezpečovacích prostriedkov</w:t>
      </w:r>
      <w:bookmarkEnd w:id="235"/>
      <w:bookmarkEnd w:id="236"/>
    </w:p>
    <w:p w14:paraId="4D8AF271" w14:textId="77777777" w:rsidR="001B6F8E" w:rsidRPr="00D86231" w:rsidRDefault="00261D27" w:rsidP="00C74C50">
      <w:pPr>
        <w:pStyle w:val="Odsekzoznamu"/>
        <w:numPr>
          <w:ilvl w:val="1"/>
          <w:numId w:val="88"/>
        </w:numPr>
        <w:spacing w:before="120" w:after="120"/>
        <w:ind w:left="425" w:hanging="425"/>
        <w:contextualSpacing w:val="0"/>
        <w:jc w:val="both"/>
        <w:rPr>
          <w:rFonts w:eastAsia="Calibri"/>
        </w:rPr>
      </w:pPr>
      <w:r>
        <w:rPr>
          <w:rFonts w:eastAsia="Calibri"/>
        </w:rPr>
        <w:t>Úroveň zabezpečenia každého inštitútu je rozdielna, pričom jeho kvantifikácia je závislá od „kvality“ predmetu zabezpečenia, resp. bonity, ktorú predstavuje. Vzhľadom na vyššie uvedené výhody a nevýhody možno zoradiť úroveň jednotlivých ZP nasledovne, počnúc bankovou zárukou, ako 100 percentným zabezpečením pohľadávky veriteľa.</w:t>
      </w:r>
    </w:p>
    <w:tbl>
      <w:tblPr>
        <w:tblpPr w:leftFromText="141" w:rightFromText="141" w:vertAnchor="text" w:horzAnchor="margin" w:tblpXSpec="center" w:tblpY="45"/>
        <w:tblW w:w="9003" w:type="dxa"/>
        <w:tblCellMar>
          <w:left w:w="70" w:type="dxa"/>
          <w:right w:w="70" w:type="dxa"/>
        </w:tblCellMar>
        <w:tblLook w:val="04A0" w:firstRow="1" w:lastRow="0" w:firstColumn="1" w:lastColumn="0" w:noHBand="0" w:noVBand="1"/>
      </w:tblPr>
      <w:tblGrid>
        <w:gridCol w:w="660"/>
        <w:gridCol w:w="176"/>
        <w:gridCol w:w="146"/>
        <w:gridCol w:w="1032"/>
        <w:gridCol w:w="438"/>
        <w:gridCol w:w="167"/>
        <w:gridCol w:w="1032"/>
        <w:gridCol w:w="296"/>
        <w:gridCol w:w="296"/>
        <w:gridCol w:w="296"/>
        <w:gridCol w:w="296"/>
        <w:gridCol w:w="296"/>
        <w:gridCol w:w="136"/>
        <w:gridCol w:w="160"/>
        <w:gridCol w:w="296"/>
        <w:gridCol w:w="141"/>
        <w:gridCol w:w="155"/>
        <w:gridCol w:w="160"/>
        <w:gridCol w:w="136"/>
        <w:gridCol w:w="296"/>
        <w:gridCol w:w="296"/>
        <w:gridCol w:w="296"/>
        <w:gridCol w:w="78"/>
        <w:gridCol w:w="218"/>
        <w:gridCol w:w="296"/>
        <w:gridCol w:w="296"/>
        <w:gridCol w:w="296"/>
        <w:gridCol w:w="616"/>
        <w:tblGridChange w:id="239">
          <w:tblGrid>
            <w:gridCol w:w="660"/>
            <w:gridCol w:w="176"/>
            <w:gridCol w:w="146"/>
            <w:gridCol w:w="1032"/>
            <w:gridCol w:w="438"/>
            <w:gridCol w:w="167"/>
            <w:gridCol w:w="1032"/>
            <w:gridCol w:w="296"/>
            <w:gridCol w:w="296"/>
            <w:gridCol w:w="296"/>
            <w:gridCol w:w="296"/>
            <w:gridCol w:w="296"/>
            <w:gridCol w:w="136"/>
            <w:gridCol w:w="160"/>
            <w:gridCol w:w="296"/>
            <w:gridCol w:w="141"/>
            <w:gridCol w:w="155"/>
            <w:gridCol w:w="160"/>
            <w:gridCol w:w="136"/>
            <w:gridCol w:w="296"/>
            <w:gridCol w:w="296"/>
            <w:gridCol w:w="296"/>
            <w:gridCol w:w="78"/>
            <w:gridCol w:w="218"/>
            <w:gridCol w:w="296"/>
            <w:gridCol w:w="296"/>
            <w:gridCol w:w="296"/>
            <w:gridCol w:w="616"/>
          </w:tblGrid>
        </w:tblGridChange>
      </w:tblGrid>
      <w:tr w:rsidR="00EA5A89" w:rsidRPr="00EF4AF1" w14:paraId="7C67F2E1" w14:textId="77777777" w:rsidTr="00EA5A89">
        <w:trPr>
          <w:trHeight w:val="300"/>
        </w:trPr>
        <w:tc>
          <w:tcPr>
            <w:tcW w:w="660" w:type="dxa"/>
            <w:vMerge w:val="restart"/>
            <w:tcBorders>
              <w:top w:val="nil"/>
              <w:left w:val="nil"/>
              <w:bottom w:val="nil"/>
              <w:right w:val="nil"/>
            </w:tcBorders>
            <w:shd w:val="clear" w:color="auto" w:fill="auto"/>
            <w:noWrap/>
            <w:vAlign w:val="bottom"/>
            <w:hideMark/>
          </w:tcPr>
          <w:p w14:paraId="6683A806" w14:textId="77777777" w:rsidR="00261D27" w:rsidRPr="00EF4AF1" w:rsidRDefault="00261D27" w:rsidP="00E72283">
            <w:pPr>
              <w:rPr>
                <w:rFonts w:ascii="Calibri" w:hAnsi="Calibri"/>
                <w:color w:val="000000"/>
                <w:sz w:val="22"/>
                <w:szCs w:val="22"/>
              </w:rPr>
            </w:pPr>
          </w:p>
          <w:tbl>
            <w:tblPr>
              <w:tblW w:w="519" w:type="dxa"/>
              <w:tblCellSpacing w:w="0" w:type="dxa"/>
              <w:tblCellMar>
                <w:left w:w="0" w:type="dxa"/>
                <w:right w:w="0" w:type="dxa"/>
              </w:tblCellMar>
              <w:tblLook w:val="04A0" w:firstRow="1" w:lastRow="0" w:firstColumn="1" w:lastColumn="0" w:noHBand="0" w:noVBand="1"/>
            </w:tblPr>
            <w:tblGrid>
              <w:gridCol w:w="519"/>
            </w:tblGrid>
            <w:tr w:rsidR="00261D27" w:rsidRPr="00EF4AF1" w14:paraId="04885BBF" w14:textId="77777777" w:rsidTr="00E72283">
              <w:trPr>
                <w:trHeight w:val="1534"/>
                <w:tblCellSpacing w:w="0" w:type="dxa"/>
              </w:trPr>
              <w:tc>
                <w:tcPr>
                  <w:tcW w:w="519" w:type="dxa"/>
                  <w:vMerge w:val="restart"/>
                  <w:tcBorders>
                    <w:top w:val="nil"/>
                    <w:left w:val="nil"/>
                    <w:bottom w:val="nil"/>
                    <w:right w:val="nil"/>
                  </w:tcBorders>
                  <w:shd w:val="clear" w:color="auto" w:fill="auto"/>
                  <w:noWrap/>
                  <w:textDirection w:val="btLr"/>
                  <w:vAlign w:val="bottom"/>
                  <w:hideMark/>
                </w:tcPr>
                <w:p w14:paraId="63D1D940" w14:textId="77777777" w:rsidR="00261D27" w:rsidRPr="00EF4AF1" w:rsidRDefault="00261D27" w:rsidP="00EA5A89">
                  <w:pPr>
                    <w:framePr w:hSpace="141" w:wrap="around" w:vAnchor="text" w:hAnchor="margin" w:xAlign="center" w:y="45"/>
                    <w:jc w:val="both"/>
                    <w:rPr>
                      <w:b/>
                      <w:bCs/>
                      <w:color w:val="000000"/>
                      <w:sz w:val="20"/>
                      <w:szCs w:val="20"/>
                    </w:rPr>
                  </w:pPr>
                  <w:r w:rsidRPr="00EF4AF1">
                    <w:rPr>
                      <w:b/>
                      <w:bCs/>
                      <w:color w:val="000000"/>
                      <w:sz w:val="20"/>
                      <w:szCs w:val="20"/>
                    </w:rPr>
                    <w:t>typ zabezpečovacieho prostriedku</w:t>
                  </w:r>
                </w:p>
              </w:tc>
            </w:tr>
            <w:tr w:rsidR="00261D27" w:rsidRPr="00EF4AF1" w14:paraId="3C391A56" w14:textId="77777777" w:rsidTr="00E72283">
              <w:trPr>
                <w:trHeight w:val="1492"/>
                <w:tblCellSpacing w:w="0" w:type="dxa"/>
              </w:trPr>
              <w:tc>
                <w:tcPr>
                  <w:tcW w:w="0" w:type="auto"/>
                  <w:vMerge/>
                  <w:tcBorders>
                    <w:top w:val="nil"/>
                    <w:left w:val="nil"/>
                    <w:bottom w:val="nil"/>
                    <w:right w:val="nil"/>
                  </w:tcBorders>
                  <w:vAlign w:val="center"/>
                  <w:hideMark/>
                </w:tcPr>
                <w:p w14:paraId="7E346CA6" w14:textId="77777777" w:rsidR="00261D27" w:rsidRPr="00EF4AF1" w:rsidRDefault="00261D27" w:rsidP="00EA5A89">
                  <w:pPr>
                    <w:framePr w:hSpace="141" w:wrap="around" w:vAnchor="text" w:hAnchor="margin" w:xAlign="center" w:y="45"/>
                    <w:rPr>
                      <w:b/>
                      <w:bCs/>
                      <w:color w:val="000000"/>
                      <w:sz w:val="22"/>
                      <w:szCs w:val="22"/>
                    </w:rPr>
                  </w:pPr>
                </w:p>
              </w:tc>
            </w:tr>
          </w:tbl>
          <w:p w14:paraId="75B41CCC"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19C1A9DC" w14:textId="3A6F0E75" w:rsidR="00261D27" w:rsidRPr="00EF4AF1" w:rsidRDefault="00261D27" w:rsidP="00E72283">
            <w:pPr>
              <w:rPr>
                <w:rFonts w:ascii="Calibri" w:hAnsi="Calibri"/>
                <w:color w:val="000000"/>
                <w:sz w:val="22"/>
                <w:szCs w:val="22"/>
              </w:rPr>
            </w:pPr>
            <w:del w:id="240" w:author="Autor">
              <w:r>
                <w:rPr>
                  <w:rFonts w:ascii="Calibri" w:hAnsi="Calibri"/>
                  <w:noProof/>
                  <w:color w:val="000000"/>
                  <w:sz w:val="22"/>
                  <w:szCs w:val="22"/>
                </w:rPr>
                <mc:AlternateContent>
                  <mc:Choice Requires="wps">
                    <w:drawing>
                      <wp:anchor distT="0" distB="0" distL="114300" distR="114300" simplePos="0" relativeHeight="251668480" behindDoc="0" locked="0" layoutInCell="1" allowOverlap="1" wp14:anchorId="518A6B74" wp14:editId="46492FE2">
                        <wp:simplePos x="0" y="0"/>
                        <wp:positionH relativeFrom="column">
                          <wp:posOffset>-16510</wp:posOffset>
                        </wp:positionH>
                        <wp:positionV relativeFrom="paragraph">
                          <wp:posOffset>74930</wp:posOffset>
                        </wp:positionV>
                        <wp:extent cx="0" cy="2559685"/>
                        <wp:effectExtent l="95250" t="38100" r="57150" b="12065"/>
                        <wp:wrapNone/>
                        <wp:docPr id="1" name="Přímá spojnice se šipkou 13"/>
                        <wp:cNvGraphicFramePr/>
                        <a:graphic xmlns:a="http://schemas.openxmlformats.org/drawingml/2006/main">
                          <a:graphicData uri="http://schemas.microsoft.com/office/word/2010/wordprocessingShape">
                            <wps:wsp>
                              <wps:cNvCnPr/>
                              <wps:spPr>
                                <a:xfrm flipV="1">
                                  <a:off x="0" y="0"/>
                                  <a:ext cx="0" cy="255968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15640B0" id="_x0000_t32" coordsize="21600,21600" o:spt="32" o:oned="t" path="m,l21600,21600e" filled="f">
                        <v:path arrowok="t" fillok="f" o:connecttype="none"/>
                        <o:lock v:ext="edit" shapetype="t"/>
                      </v:shapetype>
                      <v:shape id="Přímá spojnice se šipkou 13" o:spid="_x0000_s1026" type="#_x0000_t32" style="position:absolute;margin-left:-1.3pt;margin-top:5.9pt;width:0;height:201.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" strokecolor="black [3213]" strokeweight="1.25pt">
                        <v:stroke endarrow="open"/>
                      </v:shape>
                    </w:pict>
                  </mc:Fallback>
                </mc:AlternateContent>
              </w:r>
            </w:del>
            <w:ins w:id="241" w:author="Autor">
              <w:r>
                <w:rPr>
                  <w:rFonts w:ascii="Calibri" w:hAnsi="Calibri"/>
                  <w:noProof/>
                  <w:color w:val="000000"/>
                  <w:sz w:val="22"/>
                  <w:szCs w:val="22"/>
                </w:rPr>
                <mc:AlternateContent>
                  <mc:Choice Requires="wps">
                    <w:drawing>
                      <wp:anchor distT="0" distB="0" distL="114300" distR="114300" simplePos="0" relativeHeight="251657216" behindDoc="0" locked="0" layoutInCell="1" allowOverlap="1" wp14:anchorId="7D512ECD" wp14:editId="2E7D6FBA">
                        <wp:simplePos x="0" y="0"/>
                        <wp:positionH relativeFrom="column">
                          <wp:posOffset>-16510</wp:posOffset>
                        </wp:positionH>
                        <wp:positionV relativeFrom="paragraph">
                          <wp:posOffset>74930</wp:posOffset>
                        </wp:positionV>
                        <wp:extent cx="0" cy="2559685"/>
                        <wp:effectExtent l="95250" t="38100" r="57150" b="12065"/>
                        <wp:wrapNone/>
                        <wp:docPr id="13" name="Přímá spojnice se šipkou 13"/>
                        <wp:cNvGraphicFramePr/>
                        <a:graphic xmlns:a="http://schemas.openxmlformats.org/drawingml/2006/main">
                          <a:graphicData uri="http://schemas.microsoft.com/office/word/2010/wordprocessingShape">
                            <wps:wsp>
                              <wps:cNvCnPr/>
                              <wps:spPr>
                                <a:xfrm flipV="1">
                                  <a:off x="0" y="0"/>
                                  <a:ext cx="0" cy="2559685"/>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7F1B41B" id="_x0000_t32" coordsize="21600,21600" o:spt="32" o:oned="t" path="m,l21600,21600e" filled="f">
                        <v:path arrowok="t" fillok="f" o:connecttype="none"/>
                        <o:lock v:ext="edit" shapetype="t"/>
                      </v:shapetype>
                      <v:shape id="Přímá spojnice se šipkou 13" o:spid="_x0000_s1026" type="#_x0000_t32" style="position:absolute;margin-left:-1.3pt;margin-top:5.9pt;width:0;height:201.5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" strokecolor="black [3213]" strokeweight="1.25pt">
                        <v:stroke endarrow="open"/>
                      </v:shape>
                    </w:pict>
                  </mc:Fallback>
                </mc:AlternateContent>
              </w:r>
            </w:ins>
          </w:p>
        </w:tc>
        <w:tc>
          <w:tcPr>
            <w:tcW w:w="146" w:type="dxa"/>
            <w:tcBorders>
              <w:top w:val="nil"/>
              <w:left w:val="nil"/>
              <w:bottom w:val="nil"/>
              <w:right w:val="nil"/>
            </w:tcBorders>
            <w:shd w:val="clear" w:color="auto" w:fill="auto"/>
            <w:noWrap/>
            <w:vAlign w:val="bottom"/>
            <w:hideMark/>
          </w:tcPr>
          <w:p w14:paraId="359E1831" w14:textId="77777777" w:rsidR="00261D27" w:rsidRPr="00EF4AF1" w:rsidRDefault="00261D27" w:rsidP="00E72283">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0D12DD48" w14:textId="77777777" w:rsidR="00261D27" w:rsidRPr="00EF4AF1" w:rsidRDefault="00261D27" w:rsidP="00E72283">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27BFBF97" w14:textId="77777777" w:rsidR="00261D27" w:rsidRPr="00EF4AF1" w:rsidRDefault="00261D27" w:rsidP="00E72283">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0225D2AF" w14:textId="77777777" w:rsidR="00261D27" w:rsidRPr="00EF4AF1" w:rsidRDefault="00261D27" w:rsidP="00E72283">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00103A5A"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099B39B6"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301A945"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1C780BE"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DA2AB7D"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499ADEB" w14:textId="77777777"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26B1E7DA"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2185F54" w14:textId="77777777"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4C0DD7C8" w14:textId="77777777"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4A1BEB52"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C1F9690"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2DFC9C2"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E4C0133" w14:textId="77777777" w:rsidR="00261D27" w:rsidRPr="00EF4AF1" w:rsidRDefault="00261D27" w:rsidP="00E72283">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74D6E6AD"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35C8370"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3F2B64FC" w14:textId="77777777" w:rsidR="00261D27" w:rsidRPr="00EF4AF1" w:rsidRDefault="00261D27" w:rsidP="00E72283">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ECDF6C7" w14:textId="77777777" w:rsidR="00261D27" w:rsidRPr="00EF4AF1" w:rsidRDefault="00261D27" w:rsidP="00E72283">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3E812B53" w14:textId="77777777" w:rsidR="00261D27" w:rsidRPr="00EF4AF1" w:rsidRDefault="00261D27" w:rsidP="00E72283">
            <w:pPr>
              <w:rPr>
                <w:rFonts w:ascii="Calibri" w:hAnsi="Calibri"/>
                <w:color w:val="000000"/>
                <w:sz w:val="22"/>
                <w:szCs w:val="22"/>
              </w:rPr>
            </w:pPr>
          </w:p>
        </w:tc>
      </w:tr>
      <w:tr w:rsidR="00EA5A89" w:rsidRPr="00EF4AF1" w14:paraId="676FF9C5" w14:textId="77777777" w:rsidTr="00EA5A89">
        <w:trPr>
          <w:trHeight w:val="300"/>
        </w:trPr>
        <w:tc>
          <w:tcPr>
            <w:tcW w:w="660" w:type="dxa"/>
            <w:vMerge/>
            <w:tcBorders>
              <w:top w:val="nil"/>
              <w:left w:val="nil"/>
              <w:bottom w:val="nil"/>
              <w:right w:val="nil"/>
            </w:tcBorders>
            <w:vAlign w:val="center"/>
            <w:hideMark/>
          </w:tcPr>
          <w:p w14:paraId="3ADD98E0"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23E9C05"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16F45312"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bottom"/>
            <w:hideMark/>
          </w:tcPr>
          <w:p w14:paraId="3623988E" w14:textId="77777777" w:rsidR="00261D27" w:rsidRPr="00EF4AF1" w:rsidRDefault="00261D27" w:rsidP="00E72283">
            <w:pPr>
              <w:rPr>
                <w:color w:val="000000"/>
                <w:sz w:val="22"/>
                <w:szCs w:val="22"/>
              </w:rPr>
            </w:pPr>
          </w:p>
        </w:tc>
        <w:tc>
          <w:tcPr>
            <w:tcW w:w="438" w:type="dxa"/>
            <w:tcBorders>
              <w:top w:val="nil"/>
              <w:left w:val="nil"/>
              <w:bottom w:val="nil"/>
              <w:right w:val="nil"/>
            </w:tcBorders>
            <w:shd w:val="clear" w:color="auto" w:fill="auto"/>
            <w:noWrap/>
            <w:vAlign w:val="bottom"/>
            <w:hideMark/>
          </w:tcPr>
          <w:p w14:paraId="0EA05036" w14:textId="77777777" w:rsidR="00261D27" w:rsidRPr="00EF4AF1" w:rsidRDefault="00261D27" w:rsidP="00E72283">
            <w:pPr>
              <w:rPr>
                <w:color w:val="000000"/>
                <w:sz w:val="22"/>
                <w:szCs w:val="22"/>
              </w:rPr>
            </w:pPr>
          </w:p>
        </w:tc>
        <w:tc>
          <w:tcPr>
            <w:tcW w:w="167" w:type="dxa"/>
            <w:tcBorders>
              <w:top w:val="nil"/>
              <w:left w:val="nil"/>
              <w:bottom w:val="nil"/>
              <w:right w:val="nil"/>
            </w:tcBorders>
            <w:shd w:val="clear" w:color="auto" w:fill="auto"/>
            <w:noWrap/>
            <w:vAlign w:val="bottom"/>
            <w:hideMark/>
          </w:tcPr>
          <w:p w14:paraId="3731EC2D"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bottom"/>
            <w:hideMark/>
          </w:tcPr>
          <w:p w14:paraId="113E5BE8"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205899CB"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0210B14E"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556EA56C"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10CD00E6"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23A827D0" w14:textId="77777777"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050C0925"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39C774DB" w14:textId="77777777"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33DADA0A" w14:textId="77777777"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6DEB7B5C"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7DE86E6E"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58E17575"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5C640150" w14:textId="77777777" w:rsidR="00261D27" w:rsidRPr="00EF4AF1" w:rsidRDefault="00261D27" w:rsidP="00E72283">
            <w:pPr>
              <w:rPr>
                <w:color w:val="000000"/>
                <w:sz w:val="22"/>
                <w:szCs w:val="22"/>
              </w:rPr>
            </w:pPr>
          </w:p>
        </w:tc>
        <w:tc>
          <w:tcPr>
            <w:tcW w:w="296" w:type="dxa"/>
            <w:gridSpan w:val="2"/>
            <w:tcBorders>
              <w:top w:val="nil"/>
              <w:left w:val="nil"/>
              <w:bottom w:val="nil"/>
              <w:right w:val="nil"/>
            </w:tcBorders>
            <w:shd w:val="clear" w:color="auto" w:fill="auto"/>
            <w:noWrap/>
            <w:vAlign w:val="bottom"/>
            <w:hideMark/>
          </w:tcPr>
          <w:p w14:paraId="039344EA"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43C7793C"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5682BD6D" w14:textId="77777777" w:rsidR="00261D27" w:rsidRPr="00EF4AF1" w:rsidRDefault="00261D27" w:rsidP="00E72283">
            <w:pPr>
              <w:rPr>
                <w:color w:val="000000"/>
                <w:sz w:val="22"/>
                <w:szCs w:val="22"/>
              </w:rPr>
            </w:pPr>
          </w:p>
        </w:tc>
        <w:tc>
          <w:tcPr>
            <w:tcW w:w="296" w:type="dxa"/>
            <w:tcBorders>
              <w:top w:val="nil"/>
              <w:left w:val="nil"/>
              <w:bottom w:val="nil"/>
              <w:right w:val="nil"/>
            </w:tcBorders>
            <w:shd w:val="clear" w:color="auto" w:fill="auto"/>
            <w:noWrap/>
            <w:vAlign w:val="bottom"/>
            <w:hideMark/>
          </w:tcPr>
          <w:p w14:paraId="70A9D523" w14:textId="77777777" w:rsidR="00261D27" w:rsidRPr="00EF4AF1" w:rsidRDefault="00261D27" w:rsidP="00E72283">
            <w:pPr>
              <w:rPr>
                <w:color w:val="000000"/>
                <w:sz w:val="22"/>
                <w:szCs w:val="22"/>
              </w:rPr>
            </w:pPr>
          </w:p>
        </w:tc>
        <w:tc>
          <w:tcPr>
            <w:tcW w:w="616" w:type="dxa"/>
            <w:tcBorders>
              <w:top w:val="nil"/>
              <w:left w:val="nil"/>
              <w:bottom w:val="nil"/>
              <w:right w:val="nil"/>
            </w:tcBorders>
            <w:shd w:val="clear" w:color="auto" w:fill="auto"/>
            <w:noWrap/>
            <w:vAlign w:val="bottom"/>
            <w:hideMark/>
          </w:tcPr>
          <w:p w14:paraId="3E62980D" w14:textId="77777777" w:rsidR="00261D27" w:rsidRPr="00EF4AF1" w:rsidRDefault="00261D27" w:rsidP="00E72283">
            <w:pPr>
              <w:rPr>
                <w:rFonts w:ascii="Calibri" w:hAnsi="Calibri"/>
                <w:color w:val="000000"/>
                <w:sz w:val="22"/>
                <w:szCs w:val="22"/>
              </w:rPr>
            </w:pPr>
          </w:p>
        </w:tc>
      </w:tr>
      <w:tr w:rsidR="00EA5A89" w:rsidRPr="00EF4AF1" w14:paraId="2C9C6411" w14:textId="77777777" w:rsidTr="00EA5A89">
        <w:trPr>
          <w:trHeight w:val="300"/>
        </w:trPr>
        <w:tc>
          <w:tcPr>
            <w:tcW w:w="660" w:type="dxa"/>
            <w:vMerge/>
            <w:tcBorders>
              <w:top w:val="nil"/>
              <w:left w:val="nil"/>
              <w:bottom w:val="nil"/>
              <w:right w:val="nil"/>
            </w:tcBorders>
            <w:vAlign w:val="center"/>
            <w:hideMark/>
          </w:tcPr>
          <w:p w14:paraId="4DCDEC9B"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FFAE1AE"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06B0B538" w14:textId="77777777" w:rsidR="00261D27" w:rsidRPr="00EF4AF1" w:rsidRDefault="00261D27" w:rsidP="00E72283">
            <w:pPr>
              <w:rPr>
                <w:color w:val="000000"/>
                <w:sz w:val="22"/>
                <w:szCs w:val="22"/>
              </w:rPr>
            </w:pPr>
          </w:p>
        </w:tc>
        <w:tc>
          <w:tcPr>
            <w:tcW w:w="7405" w:type="dxa"/>
            <w:gridSpan w:val="2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424D320" w14:textId="77777777" w:rsidR="00261D27" w:rsidRPr="00EF4AF1" w:rsidRDefault="00261D27" w:rsidP="00E72283">
            <w:pPr>
              <w:rPr>
                <w:color w:val="000000"/>
                <w:sz w:val="20"/>
                <w:szCs w:val="20"/>
              </w:rPr>
            </w:pPr>
            <w:r w:rsidRPr="00EF4AF1">
              <w:rPr>
                <w:color w:val="000000"/>
                <w:sz w:val="20"/>
                <w:szCs w:val="20"/>
              </w:rPr>
              <w:t>Banková záruka</w:t>
            </w:r>
            <w:r>
              <w:rPr>
                <w:color w:val="000000"/>
                <w:sz w:val="20"/>
                <w:szCs w:val="20"/>
              </w:rPr>
              <w:t xml:space="preserve"> – 100%-né zabezpečenie</w:t>
            </w:r>
          </w:p>
        </w:tc>
        <w:tc>
          <w:tcPr>
            <w:tcW w:w="616" w:type="dxa"/>
            <w:tcBorders>
              <w:top w:val="nil"/>
              <w:left w:val="nil"/>
              <w:bottom w:val="nil"/>
              <w:right w:val="nil"/>
            </w:tcBorders>
            <w:shd w:val="clear" w:color="auto" w:fill="auto"/>
            <w:noWrap/>
            <w:vAlign w:val="bottom"/>
            <w:hideMark/>
          </w:tcPr>
          <w:p w14:paraId="53C44BCA" w14:textId="77777777" w:rsidR="00261D27" w:rsidRPr="00EF4AF1" w:rsidRDefault="00261D27" w:rsidP="00E72283">
            <w:pPr>
              <w:rPr>
                <w:rFonts w:ascii="Calibri" w:hAnsi="Calibri"/>
                <w:color w:val="000000"/>
                <w:sz w:val="22"/>
                <w:szCs w:val="22"/>
              </w:rPr>
            </w:pPr>
          </w:p>
        </w:tc>
      </w:tr>
      <w:tr w:rsidR="00EA5A89" w:rsidRPr="00EF4AF1" w14:paraId="1C93CE86" w14:textId="77777777" w:rsidTr="00EA5A89">
        <w:trPr>
          <w:trHeight w:val="139"/>
        </w:trPr>
        <w:tc>
          <w:tcPr>
            <w:tcW w:w="660" w:type="dxa"/>
            <w:vMerge/>
            <w:tcBorders>
              <w:top w:val="nil"/>
              <w:left w:val="nil"/>
              <w:bottom w:val="nil"/>
              <w:right w:val="nil"/>
            </w:tcBorders>
            <w:vAlign w:val="center"/>
            <w:hideMark/>
          </w:tcPr>
          <w:p w14:paraId="06B7B84C"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5125E019"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35130A88"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14:paraId="3687C904" w14:textId="77777777" w:rsidR="00261D27" w:rsidRPr="00EF4AF1" w:rsidRDefault="00261D27" w:rsidP="00E72283">
            <w:pPr>
              <w:rPr>
                <w:color w:val="000000"/>
                <w:sz w:val="20"/>
                <w:szCs w:val="20"/>
              </w:rPr>
            </w:pPr>
          </w:p>
        </w:tc>
        <w:tc>
          <w:tcPr>
            <w:tcW w:w="438" w:type="dxa"/>
            <w:tcBorders>
              <w:top w:val="nil"/>
              <w:left w:val="nil"/>
              <w:bottom w:val="nil"/>
              <w:right w:val="nil"/>
            </w:tcBorders>
            <w:shd w:val="clear" w:color="auto" w:fill="auto"/>
            <w:noWrap/>
            <w:vAlign w:val="center"/>
            <w:hideMark/>
          </w:tcPr>
          <w:p w14:paraId="12376E7B" w14:textId="77777777" w:rsidR="00261D27" w:rsidRPr="00EF4AF1" w:rsidRDefault="00261D27" w:rsidP="00E72283">
            <w:pPr>
              <w:rPr>
                <w:color w:val="000000"/>
                <w:sz w:val="20"/>
                <w:szCs w:val="20"/>
              </w:rPr>
            </w:pPr>
          </w:p>
        </w:tc>
        <w:tc>
          <w:tcPr>
            <w:tcW w:w="167" w:type="dxa"/>
            <w:tcBorders>
              <w:top w:val="nil"/>
              <w:left w:val="nil"/>
              <w:bottom w:val="nil"/>
              <w:right w:val="nil"/>
            </w:tcBorders>
            <w:shd w:val="clear" w:color="auto" w:fill="auto"/>
            <w:noWrap/>
            <w:vAlign w:val="center"/>
            <w:hideMark/>
          </w:tcPr>
          <w:p w14:paraId="739617DB" w14:textId="77777777" w:rsidR="00261D27" w:rsidRPr="00EF4AF1" w:rsidRDefault="00261D27" w:rsidP="00E72283">
            <w:pPr>
              <w:rPr>
                <w:color w:val="000000"/>
                <w:sz w:val="20"/>
                <w:szCs w:val="20"/>
              </w:rPr>
            </w:pPr>
          </w:p>
        </w:tc>
        <w:tc>
          <w:tcPr>
            <w:tcW w:w="1032" w:type="dxa"/>
            <w:tcBorders>
              <w:top w:val="nil"/>
              <w:left w:val="nil"/>
              <w:bottom w:val="nil"/>
              <w:right w:val="nil"/>
            </w:tcBorders>
            <w:shd w:val="clear" w:color="auto" w:fill="auto"/>
            <w:noWrap/>
            <w:vAlign w:val="center"/>
            <w:hideMark/>
          </w:tcPr>
          <w:p w14:paraId="601E2F15"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10122A8"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39B3B55"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153FFD7B"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2EC0F3E"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45119E85"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4FFB2025"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00CFE62"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3D87F8BA"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245DCC9E"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D7F8318"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FD50450"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A134DAD"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2197ACCF"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2CD353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57EC19E"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AD686F2"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63039C66" w14:textId="77777777" w:rsidR="00261D27" w:rsidRPr="00EF4AF1" w:rsidRDefault="00261D27" w:rsidP="00E72283">
            <w:pPr>
              <w:rPr>
                <w:rFonts w:ascii="Calibri" w:hAnsi="Calibri"/>
                <w:color w:val="000000"/>
                <w:sz w:val="22"/>
                <w:szCs w:val="22"/>
              </w:rPr>
            </w:pPr>
          </w:p>
        </w:tc>
      </w:tr>
      <w:tr w:rsidR="00EA5A89" w:rsidRPr="00EF4AF1" w14:paraId="3E6E5444" w14:textId="77777777" w:rsidTr="00EA5A89">
        <w:trPr>
          <w:trHeight w:val="300"/>
        </w:trPr>
        <w:tc>
          <w:tcPr>
            <w:tcW w:w="660" w:type="dxa"/>
            <w:vMerge/>
            <w:tcBorders>
              <w:top w:val="nil"/>
              <w:left w:val="nil"/>
              <w:bottom w:val="nil"/>
              <w:right w:val="nil"/>
            </w:tcBorders>
            <w:vAlign w:val="center"/>
            <w:hideMark/>
          </w:tcPr>
          <w:p w14:paraId="6D669982"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141BFE39"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10F49D10" w14:textId="77777777" w:rsidR="00261D27" w:rsidRPr="00EF4AF1" w:rsidRDefault="00261D27" w:rsidP="00E72283">
            <w:pPr>
              <w:rPr>
                <w:color w:val="000000"/>
                <w:sz w:val="22"/>
                <w:szCs w:val="22"/>
              </w:rPr>
            </w:pPr>
          </w:p>
        </w:tc>
        <w:tc>
          <w:tcPr>
            <w:tcW w:w="6517" w:type="dxa"/>
            <w:gridSpan w:val="2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33A25D0" w14:textId="77777777" w:rsidR="00261D27" w:rsidRPr="00EF4AF1" w:rsidRDefault="00261D27" w:rsidP="00E72283">
            <w:pPr>
              <w:rPr>
                <w:strike/>
                <w:color w:val="000000"/>
                <w:sz w:val="20"/>
                <w:szCs w:val="20"/>
              </w:rPr>
            </w:pPr>
            <w:r w:rsidRPr="00EF4AF1">
              <w:rPr>
                <w:strike/>
                <w:color w:val="000000"/>
                <w:sz w:val="20"/>
                <w:szCs w:val="20"/>
              </w:rPr>
              <w:t>Zabezpečovací prevod práva</w:t>
            </w:r>
          </w:p>
        </w:tc>
        <w:tc>
          <w:tcPr>
            <w:tcW w:w="296" w:type="dxa"/>
            <w:tcBorders>
              <w:top w:val="nil"/>
              <w:left w:val="nil"/>
              <w:bottom w:val="nil"/>
              <w:right w:val="nil"/>
            </w:tcBorders>
            <w:shd w:val="clear" w:color="auto" w:fill="auto"/>
            <w:noWrap/>
            <w:vAlign w:val="center"/>
            <w:hideMark/>
          </w:tcPr>
          <w:p w14:paraId="38C95C7A"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1FED8BD7"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71A7093"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4C5D9D74" w14:textId="77777777" w:rsidR="00261D27" w:rsidRPr="00EF4AF1" w:rsidRDefault="00261D27" w:rsidP="00E72283">
            <w:pPr>
              <w:rPr>
                <w:rFonts w:ascii="Calibri" w:hAnsi="Calibri"/>
                <w:color w:val="000000"/>
                <w:sz w:val="22"/>
                <w:szCs w:val="22"/>
              </w:rPr>
            </w:pPr>
          </w:p>
        </w:tc>
      </w:tr>
      <w:tr w:rsidR="00EA5A89" w:rsidRPr="00EF4AF1" w14:paraId="6942B58A" w14:textId="77777777" w:rsidTr="00EA5A89">
        <w:trPr>
          <w:trHeight w:val="139"/>
        </w:trPr>
        <w:tc>
          <w:tcPr>
            <w:tcW w:w="660" w:type="dxa"/>
            <w:vMerge/>
            <w:tcBorders>
              <w:top w:val="nil"/>
              <w:left w:val="nil"/>
              <w:bottom w:val="nil"/>
              <w:right w:val="nil"/>
            </w:tcBorders>
            <w:vAlign w:val="center"/>
            <w:hideMark/>
          </w:tcPr>
          <w:p w14:paraId="29A3887A"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01B766A6"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73E995DD"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14:paraId="63273BE4" w14:textId="77777777" w:rsidR="00261D27" w:rsidRPr="00EF4AF1" w:rsidRDefault="00261D27" w:rsidP="00E72283">
            <w:pPr>
              <w:rPr>
                <w:color w:val="000000"/>
                <w:sz w:val="20"/>
                <w:szCs w:val="20"/>
              </w:rPr>
            </w:pPr>
          </w:p>
        </w:tc>
        <w:tc>
          <w:tcPr>
            <w:tcW w:w="438" w:type="dxa"/>
            <w:tcBorders>
              <w:top w:val="nil"/>
              <w:left w:val="nil"/>
              <w:bottom w:val="nil"/>
              <w:right w:val="nil"/>
            </w:tcBorders>
            <w:shd w:val="clear" w:color="auto" w:fill="auto"/>
            <w:noWrap/>
            <w:vAlign w:val="center"/>
            <w:hideMark/>
          </w:tcPr>
          <w:p w14:paraId="73318D4A" w14:textId="77777777" w:rsidR="00261D27" w:rsidRPr="00EF4AF1" w:rsidRDefault="00261D27" w:rsidP="00E72283">
            <w:pPr>
              <w:rPr>
                <w:color w:val="000000"/>
                <w:sz w:val="20"/>
                <w:szCs w:val="20"/>
              </w:rPr>
            </w:pPr>
          </w:p>
        </w:tc>
        <w:tc>
          <w:tcPr>
            <w:tcW w:w="167" w:type="dxa"/>
            <w:tcBorders>
              <w:top w:val="nil"/>
              <w:left w:val="nil"/>
              <w:bottom w:val="nil"/>
              <w:right w:val="nil"/>
            </w:tcBorders>
            <w:shd w:val="clear" w:color="auto" w:fill="auto"/>
            <w:noWrap/>
            <w:vAlign w:val="center"/>
            <w:hideMark/>
          </w:tcPr>
          <w:p w14:paraId="4F064C90" w14:textId="77777777" w:rsidR="00261D27" w:rsidRPr="00EF4AF1" w:rsidRDefault="00261D27" w:rsidP="00E72283">
            <w:pPr>
              <w:rPr>
                <w:color w:val="000000"/>
                <w:sz w:val="20"/>
                <w:szCs w:val="20"/>
              </w:rPr>
            </w:pPr>
          </w:p>
        </w:tc>
        <w:tc>
          <w:tcPr>
            <w:tcW w:w="1032" w:type="dxa"/>
            <w:tcBorders>
              <w:top w:val="nil"/>
              <w:left w:val="nil"/>
              <w:bottom w:val="nil"/>
              <w:right w:val="nil"/>
            </w:tcBorders>
            <w:shd w:val="clear" w:color="auto" w:fill="auto"/>
            <w:noWrap/>
            <w:vAlign w:val="center"/>
            <w:hideMark/>
          </w:tcPr>
          <w:p w14:paraId="3FB413BE"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A663B48"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EFD4280"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14ED0065"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6334D8A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D67DD06"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14971A08"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3CE5949"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1E43F7B9"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30834282"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69B47F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E23FD21" w14:textId="77777777"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45B2E29C" w14:textId="77777777"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14:paraId="7AAC4BD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EE58644"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65CA39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AFBA261"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12913FA1" w14:textId="77777777" w:rsidR="00261D27" w:rsidRPr="00EF4AF1" w:rsidRDefault="00261D27" w:rsidP="00E72283">
            <w:pPr>
              <w:rPr>
                <w:rFonts w:ascii="Calibri" w:hAnsi="Calibri"/>
                <w:color w:val="000000"/>
                <w:sz w:val="22"/>
                <w:szCs w:val="22"/>
              </w:rPr>
            </w:pPr>
          </w:p>
        </w:tc>
      </w:tr>
      <w:tr w:rsidR="00EA5A89" w:rsidRPr="00EF4AF1" w14:paraId="6C9703D4" w14:textId="77777777" w:rsidTr="00EA5A89">
        <w:trPr>
          <w:trHeight w:val="300"/>
        </w:trPr>
        <w:tc>
          <w:tcPr>
            <w:tcW w:w="660" w:type="dxa"/>
            <w:vMerge/>
            <w:tcBorders>
              <w:top w:val="nil"/>
              <w:left w:val="nil"/>
              <w:bottom w:val="nil"/>
              <w:right w:val="nil"/>
            </w:tcBorders>
            <w:vAlign w:val="center"/>
            <w:hideMark/>
          </w:tcPr>
          <w:p w14:paraId="3F3B55DC"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259B3E2"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2656D293" w14:textId="77777777" w:rsidR="00261D27" w:rsidRPr="00EF4AF1" w:rsidRDefault="00261D27" w:rsidP="00E72283">
            <w:pPr>
              <w:rPr>
                <w:color w:val="000000"/>
                <w:sz w:val="22"/>
                <w:szCs w:val="22"/>
              </w:rPr>
            </w:pPr>
          </w:p>
        </w:tc>
        <w:tc>
          <w:tcPr>
            <w:tcW w:w="6299"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BD91356" w14:textId="77777777" w:rsidR="00261D27" w:rsidRPr="00EF4AF1" w:rsidRDefault="00261D27" w:rsidP="00E72283">
            <w:pPr>
              <w:rPr>
                <w:color w:val="000000"/>
                <w:sz w:val="20"/>
                <w:szCs w:val="20"/>
              </w:rPr>
            </w:pPr>
            <w:r w:rsidRPr="00EF4AF1">
              <w:rPr>
                <w:color w:val="000000"/>
                <w:sz w:val="20"/>
                <w:szCs w:val="20"/>
              </w:rPr>
              <w:t>Záložné právo</w:t>
            </w:r>
          </w:p>
        </w:tc>
        <w:tc>
          <w:tcPr>
            <w:tcW w:w="218" w:type="dxa"/>
            <w:tcBorders>
              <w:top w:val="nil"/>
              <w:left w:val="nil"/>
              <w:bottom w:val="nil"/>
              <w:right w:val="nil"/>
            </w:tcBorders>
            <w:shd w:val="clear" w:color="auto" w:fill="auto"/>
            <w:noWrap/>
            <w:vAlign w:val="center"/>
            <w:hideMark/>
          </w:tcPr>
          <w:p w14:paraId="01C7C474"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67C8538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B387301"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FA0B081"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229FEEC0" w14:textId="77777777" w:rsidR="00261D27" w:rsidRPr="00EF4AF1" w:rsidRDefault="00261D27" w:rsidP="00E72283">
            <w:pPr>
              <w:rPr>
                <w:rFonts w:ascii="Calibri" w:hAnsi="Calibri"/>
                <w:color w:val="000000"/>
                <w:sz w:val="22"/>
                <w:szCs w:val="22"/>
              </w:rPr>
            </w:pPr>
          </w:p>
        </w:tc>
      </w:tr>
      <w:tr w:rsidR="00EA5A89" w:rsidRPr="00EF4AF1" w14:paraId="52B53ECC" w14:textId="77777777" w:rsidTr="00EA5A89">
        <w:trPr>
          <w:trHeight w:val="139"/>
        </w:trPr>
        <w:tc>
          <w:tcPr>
            <w:tcW w:w="660" w:type="dxa"/>
            <w:vMerge/>
            <w:tcBorders>
              <w:top w:val="nil"/>
              <w:left w:val="nil"/>
              <w:bottom w:val="nil"/>
              <w:right w:val="nil"/>
            </w:tcBorders>
            <w:vAlign w:val="center"/>
            <w:hideMark/>
          </w:tcPr>
          <w:p w14:paraId="787AD22D"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1ADDF36C"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4FD03F70" w14:textId="77777777" w:rsidR="00261D27" w:rsidRPr="00EF4AF1" w:rsidRDefault="00261D27" w:rsidP="00E72283">
            <w:pPr>
              <w:rPr>
                <w:color w:val="000000"/>
                <w:sz w:val="22"/>
                <w:szCs w:val="22"/>
              </w:rPr>
            </w:pPr>
          </w:p>
        </w:tc>
        <w:tc>
          <w:tcPr>
            <w:tcW w:w="1032" w:type="dxa"/>
            <w:tcBorders>
              <w:top w:val="nil"/>
              <w:left w:val="nil"/>
              <w:bottom w:val="nil"/>
              <w:right w:val="nil"/>
            </w:tcBorders>
            <w:shd w:val="clear" w:color="auto" w:fill="auto"/>
            <w:noWrap/>
            <w:vAlign w:val="center"/>
            <w:hideMark/>
          </w:tcPr>
          <w:p w14:paraId="031E974A" w14:textId="77777777" w:rsidR="00261D27" w:rsidRPr="00EF4AF1" w:rsidRDefault="00261D27" w:rsidP="00E72283">
            <w:pPr>
              <w:rPr>
                <w:color w:val="000000"/>
                <w:sz w:val="20"/>
                <w:szCs w:val="20"/>
              </w:rPr>
            </w:pPr>
          </w:p>
        </w:tc>
        <w:tc>
          <w:tcPr>
            <w:tcW w:w="438" w:type="dxa"/>
            <w:tcBorders>
              <w:top w:val="nil"/>
              <w:left w:val="nil"/>
              <w:bottom w:val="nil"/>
              <w:right w:val="nil"/>
            </w:tcBorders>
            <w:shd w:val="clear" w:color="auto" w:fill="auto"/>
            <w:noWrap/>
            <w:vAlign w:val="center"/>
            <w:hideMark/>
          </w:tcPr>
          <w:p w14:paraId="479E9F10" w14:textId="77777777" w:rsidR="00261D27" w:rsidRPr="00EF4AF1" w:rsidRDefault="00261D27" w:rsidP="00E72283">
            <w:pPr>
              <w:rPr>
                <w:color w:val="000000"/>
                <w:sz w:val="20"/>
                <w:szCs w:val="20"/>
              </w:rPr>
            </w:pPr>
          </w:p>
        </w:tc>
        <w:tc>
          <w:tcPr>
            <w:tcW w:w="167" w:type="dxa"/>
            <w:tcBorders>
              <w:top w:val="nil"/>
              <w:left w:val="nil"/>
              <w:bottom w:val="nil"/>
              <w:right w:val="nil"/>
            </w:tcBorders>
            <w:shd w:val="clear" w:color="auto" w:fill="auto"/>
            <w:noWrap/>
            <w:vAlign w:val="center"/>
            <w:hideMark/>
          </w:tcPr>
          <w:p w14:paraId="2B4916F6" w14:textId="77777777" w:rsidR="00261D27" w:rsidRPr="00EF4AF1" w:rsidRDefault="00261D27" w:rsidP="00E72283">
            <w:pPr>
              <w:rPr>
                <w:color w:val="000000"/>
                <w:sz w:val="20"/>
                <w:szCs w:val="20"/>
              </w:rPr>
            </w:pPr>
          </w:p>
        </w:tc>
        <w:tc>
          <w:tcPr>
            <w:tcW w:w="1032" w:type="dxa"/>
            <w:tcBorders>
              <w:top w:val="nil"/>
              <w:left w:val="nil"/>
              <w:bottom w:val="nil"/>
              <w:right w:val="nil"/>
            </w:tcBorders>
            <w:shd w:val="clear" w:color="auto" w:fill="auto"/>
            <w:noWrap/>
            <w:vAlign w:val="center"/>
            <w:hideMark/>
          </w:tcPr>
          <w:p w14:paraId="2E02A64C"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6B27DAA"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788BA43E"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028D549"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598B279C"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4A7B808F"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7EFFD592"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37B14A42" w14:textId="77777777" w:rsidR="00261D27" w:rsidRPr="00EF4AF1" w:rsidRDefault="00261D27" w:rsidP="00E72283">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277AA882" w14:textId="77777777" w:rsidR="00261D27" w:rsidRPr="00EF4AF1" w:rsidRDefault="00261D27" w:rsidP="00E72283">
            <w:pPr>
              <w:rPr>
                <w:color w:val="000000"/>
                <w:sz w:val="20"/>
                <w:szCs w:val="20"/>
              </w:rPr>
            </w:pPr>
          </w:p>
        </w:tc>
        <w:tc>
          <w:tcPr>
            <w:tcW w:w="160" w:type="dxa"/>
            <w:tcBorders>
              <w:top w:val="nil"/>
              <w:left w:val="nil"/>
              <w:bottom w:val="nil"/>
              <w:right w:val="nil"/>
            </w:tcBorders>
            <w:shd w:val="clear" w:color="auto" w:fill="auto"/>
            <w:noWrap/>
            <w:vAlign w:val="center"/>
            <w:hideMark/>
          </w:tcPr>
          <w:p w14:paraId="279F5799" w14:textId="77777777" w:rsidR="00261D27" w:rsidRPr="00EF4AF1" w:rsidRDefault="00261D27" w:rsidP="00E72283">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26F0504A"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6C44FA33" w14:textId="77777777"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2D3F7622" w14:textId="77777777"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14:paraId="76A3B6B6"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1A56573"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41318DAC"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514CF5C"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2A63D37D" w14:textId="77777777" w:rsidR="00261D27" w:rsidRPr="00EF4AF1" w:rsidRDefault="00261D27" w:rsidP="00E72283">
            <w:pPr>
              <w:rPr>
                <w:rFonts w:ascii="Calibri" w:hAnsi="Calibri"/>
                <w:color w:val="000000"/>
                <w:sz w:val="22"/>
                <w:szCs w:val="22"/>
              </w:rPr>
            </w:pPr>
          </w:p>
        </w:tc>
      </w:tr>
      <w:tr w:rsidR="00EA5A89" w:rsidRPr="00EF4AF1" w14:paraId="42173F62" w14:textId="77777777" w:rsidTr="00EA5A89">
        <w:trPr>
          <w:trHeight w:val="300"/>
        </w:trPr>
        <w:tc>
          <w:tcPr>
            <w:tcW w:w="660" w:type="dxa"/>
            <w:vMerge/>
            <w:tcBorders>
              <w:top w:val="nil"/>
              <w:left w:val="nil"/>
              <w:bottom w:val="nil"/>
              <w:right w:val="nil"/>
            </w:tcBorders>
            <w:vAlign w:val="center"/>
            <w:hideMark/>
          </w:tcPr>
          <w:p w14:paraId="0E36F087" w14:textId="77777777" w:rsidR="00261D27" w:rsidRPr="00EF4AF1" w:rsidRDefault="00261D27" w:rsidP="00E72283">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6CB62B67" w14:textId="77777777" w:rsidR="00261D27" w:rsidRPr="00EF4AF1" w:rsidRDefault="00261D27" w:rsidP="00E72283">
            <w:pPr>
              <w:rPr>
                <w:color w:val="000000"/>
                <w:sz w:val="22"/>
                <w:szCs w:val="22"/>
              </w:rPr>
            </w:pPr>
          </w:p>
        </w:tc>
        <w:tc>
          <w:tcPr>
            <w:tcW w:w="146" w:type="dxa"/>
            <w:tcBorders>
              <w:top w:val="nil"/>
              <w:left w:val="nil"/>
              <w:bottom w:val="nil"/>
              <w:right w:val="nil"/>
            </w:tcBorders>
            <w:shd w:val="clear" w:color="auto" w:fill="auto"/>
            <w:noWrap/>
            <w:vAlign w:val="bottom"/>
            <w:hideMark/>
          </w:tcPr>
          <w:p w14:paraId="23AC0FBF" w14:textId="77777777" w:rsidR="00261D27" w:rsidRPr="00EF4AF1" w:rsidRDefault="00261D27" w:rsidP="00E72283">
            <w:pPr>
              <w:rPr>
                <w:color w:val="000000"/>
                <w:sz w:val="22"/>
                <w:szCs w:val="22"/>
              </w:rPr>
            </w:pPr>
          </w:p>
        </w:tc>
        <w:tc>
          <w:tcPr>
            <w:tcW w:w="4882"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AE4D9A5" w14:textId="77777777" w:rsidR="00261D27" w:rsidRPr="00EF4AF1" w:rsidRDefault="00261D27" w:rsidP="00E72283">
            <w:pPr>
              <w:rPr>
                <w:strike/>
                <w:color w:val="000000"/>
                <w:sz w:val="20"/>
                <w:szCs w:val="20"/>
              </w:rPr>
            </w:pPr>
            <w:r w:rsidRPr="00EF4AF1">
              <w:rPr>
                <w:strike/>
                <w:color w:val="000000"/>
                <w:sz w:val="20"/>
                <w:szCs w:val="20"/>
              </w:rPr>
              <w:t>Zádržné právo</w:t>
            </w:r>
          </w:p>
        </w:tc>
        <w:tc>
          <w:tcPr>
            <w:tcW w:w="747" w:type="dxa"/>
            <w:gridSpan w:val="4"/>
            <w:tcBorders>
              <w:top w:val="nil"/>
              <w:left w:val="nil"/>
              <w:bottom w:val="nil"/>
              <w:right w:val="nil"/>
            </w:tcBorders>
            <w:shd w:val="clear" w:color="auto" w:fill="auto"/>
            <w:noWrap/>
            <w:vAlign w:val="center"/>
            <w:hideMark/>
          </w:tcPr>
          <w:p w14:paraId="587E5ED0" w14:textId="77777777" w:rsidR="00261D27" w:rsidRDefault="00261D27" w:rsidP="00E72283">
            <w:pPr>
              <w:rPr>
                <w:ins w:id="242" w:author="Autor"/>
                <w:color w:val="000000"/>
                <w:sz w:val="20"/>
                <w:szCs w:val="20"/>
              </w:rPr>
            </w:pPr>
          </w:p>
          <w:p w14:paraId="03084388" w14:textId="77777777" w:rsidR="00154771" w:rsidRPr="00EF4AF1" w:rsidRDefault="00154771"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6F137672" w14:textId="77777777" w:rsidR="00261D27" w:rsidRPr="00EF4AF1" w:rsidRDefault="00261D27" w:rsidP="00E72283">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58B3DC8A" w14:textId="77777777" w:rsidR="00261D27" w:rsidRPr="00EF4AF1" w:rsidRDefault="00261D27" w:rsidP="00E72283">
            <w:pPr>
              <w:rPr>
                <w:color w:val="000000"/>
                <w:sz w:val="20"/>
                <w:szCs w:val="20"/>
              </w:rPr>
            </w:pPr>
          </w:p>
        </w:tc>
        <w:tc>
          <w:tcPr>
            <w:tcW w:w="218" w:type="dxa"/>
            <w:tcBorders>
              <w:top w:val="nil"/>
              <w:left w:val="nil"/>
              <w:bottom w:val="nil"/>
              <w:right w:val="nil"/>
            </w:tcBorders>
            <w:shd w:val="clear" w:color="auto" w:fill="auto"/>
            <w:noWrap/>
            <w:vAlign w:val="center"/>
            <w:hideMark/>
          </w:tcPr>
          <w:p w14:paraId="072084E9"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5978BE8"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21DEEBAB" w14:textId="77777777" w:rsidR="00261D27" w:rsidRPr="00EF4AF1" w:rsidRDefault="00261D27" w:rsidP="00E72283">
            <w:pPr>
              <w:rPr>
                <w:color w:val="000000"/>
                <w:sz w:val="20"/>
                <w:szCs w:val="20"/>
              </w:rPr>
            </w:pPr>
          </w:p>
        </w:tc>
        <w:tc>
          <w:tcPr>
            <w:tcW w:w="296" w:type="dxa"/>
            <w:tcBorders>
              <w:top w:val="nil"/>
              <w:left w:val="nil"/>
              <w:bottom w:val="nil"/>
              <w:right w:val="nil"/>
            </w:tcBorders>
            <w:shd w:val="clear" w:color="auto" w:fill="auto"/>
            <w:noWrap/>
            <w:vAlign w:val="center"/>
            <w:hideMark/>
          </w:tcPr>
          <w:p w14:paraId="0003D54B" w14:textId="77777777" w:rsidR="00261D27" w:rsidRPr="00EF4AF1" w:rsidRDefault="00261D27" w:rsidP="00E72283">
            <w:pPr>
              <w:rPr>
                <w:color w:val="000000"/>
                <w:sz w:val="20"/>
                <w:szCs w:val="20"/>
              </w:rPr>
            </w:pPr>
          </w:p>
        </w:tc>
        <w:tc>
          <w:tcPr>
            <w:tcW w:w="616" w:type="dxa"/>
            <w:tcBorders>
              <w:top w:val="nil"/>
              <w:left w:val="nil"/>
              <w:bottom w:val="nil"/>
              <w:right w:val="nil"/>
            </w:tcBorders>
            <w:shd w:val="clear" w:color="auto" w:fill="auto"/>
            <w:noWrap/>
            <w:vAlign w:val="bottom"/>
            <w:hideMark/>
          </w:tcPr>
          <w:p w14:paraId="2E1A4D61" w14:textId="77777777" w:rsidR="00261D27" w:rsidRPr="00EF4AF1" w:rsidRDefault="00261D27" w:rsidP="00E72283">
            <w:pPr>
              <w:rPr>
                <w:rFonts w:ascii="Calibri" w:hAnsi="Calibri"/>
                <w:color w:val="000000"/>
                <w:sz w:val="22"/>
                <w:szCs w:val="22"/>
              </w:rPr>
            </w:pPr>
          </w:p>
        </w:tc>
      </w:tr>
      <w:tr w:rsidR="00EA5A89" w:rsidRPr="00EF4AF1" w14:paraId="29ED48A1" w14:textId="77777777" w:rsidTr="00EA5A89">
        <w:trPr>
          <w:trHeight w:val="139"/>
        </w:trPr>
        <w:tc>
          <w:tcPr>
            <w:tcW w:w="660" w:type="dxa"/>
            <w:vMerge/>
            <w:tcBorders>
              <w:top w:val="nil"/>
              <w:left w:val="nil"/>
              <w:bottom w:val="nil"/>
              <w:right w:val="nil"/>
            </w:tcBorders>
            <w:vAlign w:val="center"/>
            <w:hideMark/>
          </w:tcPr>
          <w:p w14:paraId="10E75C4C"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16CC888F" w14:textId="77777777" w:rsidR="00FC224F" w:rsidRPr="00EF4AF1" w:rsidRDefault="00FC224F" w:rsidP="00FC224F">
            <w:pPr>
              <w:rPr>
                <w:color w:val="000000"/>
                <w:sz w:val="22"/>
                <w:szCs w:val="22"/>
              </w:rPr>
            </w:pPr>
          </w:p>
        </w:tc>
        <w:tc>
          <w:tcPr>
            <w:tcW w:w="146" w:type="dxa"/>
            <w:tcBorders>
              <w:top w:val="nil"/>
              <w:left w:val="nil"/>
              <w:bottom w:val="nil"/>
              <w:right w:val="single" w:sz="4" w:space="0" w:color="auto"/>
            </w:tcBorders>
            <w:shd w:val="clear" w:color="auto" w:fill="auto"/>
            <w:noWrap/>
            <w:vAlign w:val="bottom"/>
            <w:hideMark/>
          </w:tcPr>
          <w:p w14:paraId="3F9F8B39" w14:textId="77777777" w:rsidR="00FC224F" w:rsidRPr="00EF4AF1" w:rsidRDefault="00FC224F" w:rsidP="00FC224F">
            <w:pPr>
              <w:rPr>
                <w:color w:val="000000"/>
                <w:sz w:val="22"/>
                <w:szCs w:val="22"/>
              </w:rPr>
            </w:pPr>
          </w:p>
        </w:tc>
        <w:tc>
          <w:tcPr>
            <w:tcW w:w="1032" w:type="dxa"/>
            <w:tcBorders>
              <w:top w:val="nil"/>
              <w:left w:val="single" w:sz="4" w:space="0" w:color="auto"/>
              <w:bottom w:val="nil"/>
              <w:right w:val="nil"/>
            </w:tcBorders>
            <w:shd w:val="clear" w:color="auto" w:fill="auto"/>
            <w:noWrap/>
            <w:vAlign w:val="center"/>
            <w:hideMark/>
          </w:tcPr>
          <w:p w14:paraId="66ACE92A" w14:textId="77777777" w:rsidR="00FC224F" w:rsidRPr="00EF4AF1" w:rsidRDefault="00FC224F" w:rsidP="00FC224F">
            <w:pPr>
              <w:rPr>
                <w:color w:val="000000"/>
                <w:sz w:val="20"/>
                <w:szCs w:val="20"/>
              </w:rPr>
            </w:pPr>
            <w:ins w:id="243" w:author="Autor">
              <w:r>
                <w:rPr>
                  <w:color w:val="000000"/>
                  <w:sz w:val="20"/>
                  <w:szCs w:val="20"/>
                </w:rPr>
                <w:t>Sledovanie bonity prijímateľa</w:t>
              </w:r>
            </w:ins>
          </w:p>
        </w:tc>
        <w:tc>
          <w:tcPr>
            <w:tcW w:w="438" w:type="dxa"/>
            <w:tcBorders>
              <w:top w:val="nil"/>
              <w:left w:val="nil"/>
              <w:bottom w:val="nil"/>
              <w:right w:val="nil"/>
            </w:tcBorders>
            <w:shd w:val="clear" w:color="auto" w:fill="auto"/>
            <w:noWrap/>
            <w:vAlign w:val="center"/>
            <w:hideMark/>
          </w:tcPr>
          <w:p w14:paraId="1279D9D6" w14:textId="77777777"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14:paraId="67A69798" w14:textId="77777777"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tcPr>
          <w:p w14:paraId="7D128C8A"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4BA680AB"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4DA307B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026D0C3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2C7B88E8"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tcPr>
          <w:p w14:paraId="1A3FF2B8"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tcPr>
          <w:p w14:paraId="224F3D6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54F494D4"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tcPr>
          <w:p w14:paraId="45FE6A1F"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tcPr>
          <w:p w14:paraId="4C3A10AF"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tcPr>
          <w:p w14:paraId="6A9EF93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6FCBA58B"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tcPr>
          <w:p w14:paraId="729ABB48"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tcPr>
          <w:p w14:paraId="350FA7AD"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34A06EB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09C343C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tcPr>
          <w:p w14:paraId="230C3470"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26446BEE" w14:textId="77777777" w:rsidR="00FC224F" w:rsidRPr="00EF4AF1" w:rsidRDefault="00FC224F" w:rsidP="00FC224F">
            <w:pPr>
              <w:rPr>
                <w:rFonts w:ascii="Calibri" w:hAnsi="Calibri"/>
                <w:color w:val="000000"/>
                <w:sz w:val="22"/>
                <w:szCs w:val="22"/>
              </w:rPr>
            </w:pPr>
          </w:p>
        </w:tc>
      </w:tr>
      <w:tr w:rsidR="00EA5A89" w:rsidRPr="00EF4AF1" w14:paraId="3475CE3B" w14:textId="77777777" w:rsidTr="00EA5A89">
        <w:trPr>
          <w:trHeight w:val="300"/>
        </w:trPr>
        <w:tc>
          <w:tcPr>
            <w:tcW w:w="660" w:type="dxa"/>
            <w:vMerge/>
            <w:tcBorders>
              <w:top w:val="nil"/>
              <w:left w:val="nil"/>
              <w:bottom w:val="nil"/>
              <w:right w:val="nil"/>
            </w:tcBorders>
            <w:vAlign w:val="center"/>
            <w:hideMark/>
          </w:tcPr>
          <w:p w14:paraId="0F0800B0"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410F1C41"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7BBBCBEA" w14:textId="77777777" w:rsidR="00FC224F" w:rsidRPr="00EF4AF1" w:rsidRDefault="00FC224F" w:rsidP="00FC224F">
            <w:pPr>
              <w:rPr>
                <w:color w:val="000000"/>
                <w:sz w:val="22"/>
                <w:szCs w:val="22"/>
              </w:rPr>
            </w:pPr>
          </w:p>
        </w:tc>
        <w:tc>
          <w:tcPr>
            <w:tcW w:w="428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E8ADC32" w14:textId="77777777" w:rsidR="00FC224F" w:rsidRPr="00EF4AF1" w:rsidRDefault="00FC224F" w:rsidP="00FC224F">
            <w:pPr>
              <w:rPr>
                <w:color w:val="000000"/>
                <w:sz w:val="20"/>
                <w:szCs w:val="20"/>
                <w:vertAlign w:val="superscript"/>
              </w:rPr>
            </w:pPr>
            <w:r w:rsidRPr="00EF4AF1">
              <w:rPr>
                <w:color w:val="000000"/>
                <w:sz w:val="20"/>
                <w:szCs w:val="20"/>
              </w:rPr>
              <w:t>Ručenie</w:t>
            </w:r>
          </w:p>
        </w:tc>
        <w:tc>
          <w:tcPr>
            <w:tcW w:w="160" w:type="dxa"/>
            <w:tcBorders>
              <w:top w:val="nil"/>
              <w:left w:val="nil"/>
              <w:bottom w:val="nil"/>
              <w:right w:val="nil"/>
            </w:tcBorders>
            <w:shd w:val="clear" w:color="auto" w:fill="auto"/>
            <w:noWrap/>
            <w:vAlign w:val="center"/>
            <w:hideMark/>
          </w:tcPr>
          <w:p w14:paraId="602E64AC"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ED8F3B9"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140AE6DD"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01475A12"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29571758"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D27444B"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3673AE80"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0EFA3E0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12971E6"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E034D9D"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7FC53754"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4BE893AA" w14:textId="77777777" w:rsidR="00FC224F" w:rsidRPr="00EF4AF1" w:rsidRDefault="00FC224F" w:rsidP="00FC224F">
            <w:pPr>
              <w:rPr>
                <w:rFonts w:ascii="Calibri" w:hAnsi="Calibri"/>
                <w:color w:val="000000"/>
                <w:sz w:val="22"/>
                <w:szCs w:val="22"/>
              </w:rPr>
            </w:pPr>
          </w:p>
        </w:tc>
      </w:tr>
      <w:tr w:rsidR="00EA5A89" w:rsidRPr="00EF4AF1" w14:paraId="6D64B407" w14:textId="77777777" w:rsidTr="00EA5A89">
        <w:trPr>
          <w:trHeight w:val="139"/>
        </w:trPr>
        <w:tc>
          <w:tcPr>
            <w:tcW w:w="660" w:type="dxa"/>
            <w:vMerge/>
            <w:tcBorders>
              <w:top w:val="nil"/>
              <w:left w:val="nil"/>
              <w:bottom w:val="nil"/>
              <w:right w:val="nil"/>
            </w:tcBorders>
            <w:vAlign w:val="center"/>
            <w:hideMark/>
          </w:tcPr>
          <w:p w14:paraId="26756F5F"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023E635C"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2E767DB7" w14:textId="77777777" w:rsidR="00FC224F" w:rsidRPr="00EF4AF1" w:rsidRDefault="00FC224F" w:rsidP="00FC224F">
            <w:pPr>
              <w:rPr>
                <w:color w:val="000000"/>
                <w:sz w:val="22"/>
                <w:szCs w:val="22"/>
              </w:rPr>
            </w:pPr>
          </w:p>
        </w:tc>
        <w:tc>
          <w:tcPr>
            <w:tcW w:w="1032" w:type="dxa"/>
            <w:tcBorders>
              <w:top w:val="nil"/>
              <w:left w:val="nil"/>
              <w:bottom w:val="nil"/>
              <w:right w:val="nil"/>
            </w:tcBorders>
            <w:shd w:val="clear" w:color="auto" w:fill="auto"/>
            <w:noWrap/>
            <w:vAlign w:val="center"/>
            <w:hideMark/>
          </w:tcPr>
          <w:p w14:paraId="12C19F4A" w14:textId="77777777" w:rsidR="00FC224F" w:rsidRPr="00EF4AF1" w:rsidRDefault="00FC224F" w:rsidP="00FC224F">
            <w:pPr>
              <w:rPr>
                <w:color w:val="000000"/>
                <w:sz w:val="20"/>
                <w:szCs w:val="20"/>
              </w:rPr>
            </w:pPr>
          </w:p>
        </w:tc>
        <w:tc>
          <w:tcPr>
            <w:tcW w:w="438" w:type="dxa"/>
            <w:tcBorders>
              <w:top w:val="nil"/>
              <w:left w:val="nil"/>
              <w:bottom w:val="nil"/>
              <w:right w:val="nil"/>
            </w:tcBorders>
            <w:shd w:val="clear" w:color="auto" w:fill="auto"/>
            <w:noWrap/>
            <w:vAlign w:val="center"/>
            <w:hideMark/>
          </w:tcPr>
          <w:p w14:paraId="2908A124" w14:textId="77777777"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14:paraId="4B1AB1F4" w14:textId="77777777"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hideMark/>
          </w:tcPr>
          <w:p w14:paraId="5A29A93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B4E93EE"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08DD438"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C13627A"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EB5BF02"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2D6D7DA7"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5C7A45E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59D8D81B"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EE76331"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3DD53168"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36D53E1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DBCEED9"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4423CE87"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2CB6E6C3"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7FBF98E2"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7459125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8212704"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4AE279BA" w14:textId="77777777" w:rsidR="00FC224F" w:rsidRPr="00EF4AF1" w:rsidRDefault="00FC224F" w:rsidP="00FC224F">
            <w:pPr>
              <w:rPr>
                <w:rFonts w:ascii="Calibri" w:hAnsi="Calibri"/>
                <w:color w:val="000000"/>
                <w:sz w:val="22"/>
                <w:szCs w:val="22"/>
              </w:rPr>
            </w:pPr>
          </w:p>
        </w:tc>
      </w:tr>
      <w:tr w:rsidR="00EA5A89" w:rsidRPr="00EF4AF1" w14:paraId="54843C5A" w14:textId="77777777" w:rsidTr="00EA5A89">
        <w:trPr>
          <w:trHeight w:val="300"/>
        </w:trPr>
        <w:tc>
          <w:tcPr>
            <w:tcW w:w="660" w:type="dxa"/>
            <w:vMerge/>
            <w:tcBorders>
              <w:top w:val="nil"/>
              <w:left w:val="nil"/>
              <w:bottom w:val="nil"/>
              <w:right w:val="nil"/>
            </w:tcBorders>
            <w:vAlign w:val="center"/>
            <w:hideMark/>
          </w:tcPr>
          <w:p w14:paraId="4B5B5A1E"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0A9D0832"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45500ABB" w14:textId="77777777" w:rsidR="00FC224F" w:rsidRPr="00EF4AF1" w:rsidRDefault="00FC224F" w:rsidP="00FC224F">
            <w:pPr>
              <w:rPr>
                <w:color w:val="000000"/>
                <w:sz w:val="22"/>
                <w:szCs w:val="22"/>
              </w:rPr>
            </w:pPr>
          </w:p>
        </w:tc>
        <w:tc>
          <w:tcPr>
            <w:tcW w:w="2965"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14:paraId="2AB873FD" w14:textId="77777777" w:rsidR="00FC224F" w:rsidRPr="00EF4AF1" w:rsidRDefault="00FC224F" w:rsidP="00FC224F">
            <w:pPr>
              <w:rPr>
                <w:strike/>
                <w:color w:val="000000"/>
                <w:sz w:val="20"/>
                <w:szCs w:val="20"/>
              </w:rPr>
            </w:pPr>
            <w:r w:rsidRPr="00EF4AF1">
              <w:rPr>
                <w:strike/>
                <w:color w:val="000000"/>
                <w:sz w:val="20"/>
                <w:szCs w:val="20"/>
              </w:rPr>
              <w:t>ZPPohľ.</w:t>
            </w:r>
          </w:p>
        </w:tc>
        <w:tc>
          <w:tcPr>
            <w:tcW w:w="296" w:type="dxa"/>
            <w:tcBorders>
              <w:top w:val="nil"/>
              <w:left w:val="nil"/>
              <w:bottom w:val="nil"/>
              <w:right w:val="nil"/>
            </w:tcBorders>
            <w:shd w:val="clear" w:color="auto" w:fill="auto"/>
            <w:noWrap/>
            <w:vAlign w:val="center"/>
            <w:hideMark/>
          </w:tcPr>
          <w:p w14:paraId="0146726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69F837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082CF29"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25522AF3"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5C4678AA"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69005CA"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2E3AC118"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1F0E7DBA"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09FA1167"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597A652C"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47883122"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4ED1D19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263ACA8"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4E3987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A5C5170"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52AD1179" w14:textId="77777777" w:rsidR="00FC224F" w:rsidRPr="00EF4AF1" w:rsidRDefault="00FC224F" w:rsidP="00FC224F">
            <w:pPr>
              <w:rPr>
                <w:rFonts w:ascii="Calibri" w:hAnsi="Calibri"/>
                <w:color w:val="000000"/>
                <w:sz w:val="22"/>
                <w:szCs w:val="22"/>
              </w:rPr>
            </w:pPr>
          </w:p>
        </w:tc>
      </w:tr>
      <w:tr w:rsidR="00EA5A89" w:rsidRPr="00EF4AF1" w14:paraId="07CB9750" w14:textId="77777777" w:rsidTr="00EA5A89">
        <w:trPr>
          <w:trHeight w:val="139"/>
        </w:trPr>
        <w:tc>
          <w:tcPr>
            <w:tcW w:w="660" w:type="dxa"/>
            <w:vMerge/>
            <w:tcBorders>
              <w:top w:val="nil"/>
              <w:left w:val="nil"/>
              <w:bottom w:val="nil"/>
              <w:right w:val="nil"/>
            </w:tcBorders>
            <w:vAlign w:val="center"/>
            <w:hideMark/>
          </w:tcPr>
          <w:p w14:paraId="700C2A06"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1DB52683"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49932CA8" w14:textId="77777777" w:rsidR="00FC224F" w:rsidRPr="00EF4AF1" w:rsidRDefault="00FC224F" w:rsidP="00FC224F">
            <w:pPr>
              <w:rPr>
                <w:color w:val="000000"/>
                <w:sz w:val="22"/>
                <w:szCs w:val="22"/>
              </w:rPr>
            </w:pPr>
          </w:p>
        </w:tc>
        <w:tc>
          <w:tcPr>
            <w:tcW w:w="1032" w:type="dxa"/>
            <w:tcBorders>
              <w:top w:val="nil"/>
              <w:left w:val="nil"/>
              <w:bottom w:val="nil"/>
              <w:right w:val="nil"/>
            </w:tcBorders>
            <w:shd w:val="clear" w:color="auto" w:fill="auto"/>
            <w:noWrap/>
            <w:vAlign w:val="center"/>
            <w:hideMark/>
          </w:tcPr>
          <w:p w14:paraId="2E25044C" w14:textId="77777777" w:rsidR="00FC224F" w:rsidRPr="00EF4AF1" w:rsidRDefault="00FC224F" w:rsidP="00FC224F">
            <w:pPr>
              <w:rPr>
                <w:color w:val="000000"/>
                <w:sz w:val="20"/>
                <w:szCs w:val="20"/>
              </w:rPr>
            </w:pPr>
          </w:p>
        </w:tc>
        <w:tc>
          <w:tcPr>
            <w:tcW w:w="438" w:type="dxa"/>
            <w:tcBorders>
              <w:top w:val="nil"/>
              <w:left w:val="nil"/>
              <w:bottom w:val="nil"/>
              <w:right w:val="nil"/>
            </w:tcBorders>
            <w:shd w:val="clear" w:color="auto" w:fill="auto"/>
            <w:noWrap/>
            <w:vAlign w:val="center"/>
            <w:hideMark/>
          </w:tcPr>
          <w:p w14:paraId="5D22943A" w14:textId="77777777" w:rsidR="00FC224F" w:rsidRPr="00EF4AF1" w:rsidRDefault="00FC224F" w:rsidP="00FC224F">
            <w:pPr>
              <w:rPr>
                <w:color w:val="000000"/>
                <w:sz w:val="20"/>
                <w:szCs w:val="20"/>
              </w:rPr>
            </w:pPr>
          </w:p>
        </w:tc>
        <w:tc>
          <w:tcPr>
            <w:tcW w:w="167" w:type="dxa"/>
            <w:tcBorders>
              <w:top w:val="nil"/>
              <w:left w:val="nil"/>
              <w:bottom w:val="nil"/>
              <w:right w:val="nil"/>
            </w:tcBorders>
            <w:shd w:val="clear" w:color="auto" w:fill="auto"/>
            <w:noWrap/>
            <w:vAlign w:val="center"/>
            <w:hideMark/>
          </w:tcPr>
          <w:p w14:paraId="129D4CE4" w14:textId="77777777" w:rsidR="00FC224F" w:rsidRPr="00EF4AF1" w:rsidRDefault="00FC224F" w:rsidP="00FC224F">
            <w:pPr>
              <w:rPr>
                <w:color w:val="000000"/>
                <w:sz w:val="20"/>
                <w:szCs w:val="20"/>
              </w:rPr>
            </w:pPr>
          </w:p>
        </w:tc>
        <w:tc>
          <w:tcPr>
            <w:tcW w:w="1032" w:type="dxa"/>
            <w:tcBorders>
              <w:top w:val="nil"/>
              <w:left w:val="nil"/>
              <w:bottom w:val="nil"/>
              <w:right w:val="nil"/>
            </w:tcBorders>
            <w:shd w:val="clear" w:color="auto" w:fill="auto"/>
            <w:noWrap/>
            <w:vAlign w:val="center"/>
            <w:hideMark/>
          </w:tcPr>
          <w:p w14:paraId="379B75C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62035BC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5E458AD"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42AC2F6"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4786103D"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7D29C8D3"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470A5098"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71C2C07E"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575F837B"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0643DA22"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7413F2A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C5132F5"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121CBAB2"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7333026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6EFE4B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3C25017D"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72B6F22C"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6F75730C" w14:textId="77777777" w:rsidR="00FC224F" w:rsidRPr="00EF4AF1" w:rsidRDefault="00FC224F" w:rsidP="00FC224F">
            <w:pPr>
              <w:rPr>
                <w:rFonts w:ascii="Calibri" w:hAnsi="Calibri"/>
                <w:color w:val="000000"/>
                <w:sz w:val="22"/>
                <w:szCs w:val="22"/>
              </w:rPr>
            </w:pPr>
          </w:p>
        </w:tc>
      </w:tr>
      <w:tr w:rsidR="00EA5A89" w:rsidRPr="00EF4AF1" w14:paraId="6715DFBC" w14:textId="77777777" w:rsidTr="00EA5A89">
        <w:trPr>
          <w:trHeight w:val="300"/>
        </w:trPr>
        <w:tc>
          <w:tcPr>
            <w:tcW w:w="660" w:type="dxa"/>
            <w:vMerge/>
            <w:tcBorders>
              <w:top w:val="nil"/>
              <w:left w:val="nil"/>
              <w:bottom w:val="nil"/>
              <w:right w:val="nil"/>
            </w:tcBorders>
            <w:vAlign w:val="center"/>
            <w:hideMark/>
          </w:tcPr>
          <w:p w14:paraId="28788698"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32D04757" w14:textId="77777777" w:rsidR="00FC224F" w:rsidRPr="00EF4AF1" w:rsidRDefault="00FC224F" w:rsidP="00FC224F">
            <w:pPr>
              <w:rPr>
                <w:color w:val="000000"/>
                <w:sz w:val="22"/>
                <w:szCs w:val="22"/>
              </w:rPr>
            </w:pPr>
          </w:p>
        </w:tc>
        <w:tc>
          <w:tcPr>
            <w:tcW w:w="146" w:type="dxa"/>
            <w:tcBorders>
              <w:top w:val="nil"/>
              <w:left w:val="nil"/>
              <w:bottom w:val="nil"/>
              <w:right w:val="nil"/>
            </w:tcBorders>
            <w:shd w:val="clear" w:color="auto" w:fill="auto"/>
            <w:noWrap/>
            <w:vAlign w:val="bottom"/>
            <w:hideMark/>
          </w:tcPr>
          <w:p w14:paraId="7B4DB170" w14:textId="77777777" w:rsidR="00FC224F" w:rsidRPr="00EF4AF1" w:rsidRDefault="00FC224F" w:rsidP="00FC224F">
            <w:pPr>
              <w:rPr>
                <w:color w:val="000000"/>
                <w:sz w:val="22"/>
                <w:szCs w:val="22"/>
              </w:rPr>
            </w:pPr>
          </w:p>
        </w:tc>
        <w:tc>
          <w:tcPr>
            <w:tcW w:w="2669"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E9D17E9" w14:textId="77777777" w:rsidR="00FC224F" w:rsidRPr="00EF4AF1" w:rsidRDefault="00FC224F" w:rsidP="00FC224F">
            <w:pPr>
              <w:rPr>
                <w:color w:val="000000"/>
                <w:sz w:val="20"/>
                <w:szCs w:val="20"/>
              </w:rPr>
            </w:pPr>
            <w:r w:rsidRPr="00EF4AF1">
              <w:rPr>
                <w:color w:val="000000"/>
                <w:sz w:val="20"/>
                <w:szCs w:val="20"/>
              </w:rPr>
              <w:t>Zml. pokuta</w:t>
            </w:r>
          </w:p>
        </w:tc>
        <w:tc>
          <w:tcPr>
            <w:tcW w:w="296" w:type="dxa"/>
            <w:tcBorders>
              <w:top w:val="nil"/>
              <w:left w:val="nil"/>
              <w:bottom w:val="nil"/>
              <w:right w:val="nil"/>
            </w:tcBorders>
            <w:shd w:val="clear" w:color="auto" w:fill="auto"/>
            <w:noWrap/>
            <w:vAlign w:val="center"/>
            <w:hideMark/>
          </w:tcPr>
          <w:p w14:paraId="1BAB3A29"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12E2FBC2"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8E0F22F"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58B7AB19"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192BB680"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3D050CDD"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05CB5541" w14:textId="77777777" w:rsidR="00FC224F" w:rsidRPr="00EF4AF1" w:rsidRDefault="00FC224F" w:rsidP="00FC224F">
            <w:pPr>
              <w:rPr>
                <w:color w:val="000000"/>
                <w:sz w:val="20"/>
                <w:szCs w:val="20"/>
              </w:rPr>
            </w:pPr>
          </w:p>
        </w:tc>
        <w:tc>
          <w:tcPr>
            <w:tcW w:w="296" w:type="dxa"/>
            <w:gridSpan w:val="2"/>
            <w:tcBorders>
              <w:top w:val="nil"/>
              <w:left w:val="nil"/>
              <w:bottom w:val="nil"/>
              <w:right w:val="nil"/>
            </w:tcBorders>
            <w:shd w:val="clear" w:color="auto" w:fill="auto"/>
            <w:noWrap/>
            <w:vAlign w:val="center"/>
            <w:hideMark/>
          </w:tcPr>
          <w:p w14:paraId="64923F5B" w14:textId="77777777" w:rsidR="00FC224F" w:rsidRPr="00EF4AF1" w:rsidRDefault="00FC224F" w:rsidP="00FC224F">
            <w:pPr>
              <w:rPr>
                <w:color w:val="000000"/>
                <w:sz w:val="20"/>
                <w:szCs w:val="20"/>
              </w:rPr>
            </w:pPr>
          </w:p>
        </w:tc>
        <w:tc>
          <w:tcPr>
            <w:tcW w:w="160" w:type="dxa"/>
            <w:tcBorders>
              <w:top w:val="nil"/>
              <w:left w:val="nil"/>
              <w:bottom w:val="nil"/>
              <w:right w:val="nil"/>
            </w:tcBorders>
            <w:shd w:val="clear" w:color="auto" w:fill="auto"/>
            <w:noWrap/>
            <w:vAlign w:val="center"/>
            <w:hideMark/>
          </w:tcPr>
          <w:p w14:paraId="59956E5C" w14:textId="77777777" w:rsidR="00FC224F" w:rsidRPr="00EF4AF1" w:rsidRDefault="00FC224F" w:rsidP="00FC224F">
            <w:pPr>
              <w:rPr>
                <w:color w:val="000000"/>
                <w:sz w:val="20"/>
                <w:szCs w:val="20"/>
              </w:rPr>
            </w:pPr>
          </w:p>
        </w:tc>
        <w:tc>
          <w:tcPr>
            <w:tcW w:w="432" w:type="dxa"/>
            <w:gridSpan w:val="2"/>
            <w:tcBorders>
              <w:top w:val="nil"/>
              <w:left w:val="nil"/>
              <w:bottom w:val="nil"/>
              <w:right w:val="nil"/>
            </w:tcBorders>
            <w:shd w:val="clear" w:color="auto" w:fill="auto"/>
            <w:noWrap/>
            <w:vAlign w:val="center"/>
            <w:hideMark/>
          </w:tcPr>
          <w:p w14:paraId="54B79344"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1997B5C" w14:textId="77777777" w:rsidR="00FC224F" w:rsidRPr="00EF4AF1" w:rsidRDefault="00FC224F" w:rsidP="00FC224F">
            <w:pPr>
              <w:rPr>
                <w:color w:val="000000"/>
                <w:sz w:val="20"/>
                <w:szCs w:val="20"/>
              </w:rPr>
            </w:pPr>
          </w:p>
        </w:tc>
        <w:tc>
          <w:tcPr>
            <w:tcW w:w="374" w:type="dxa"/>
            <w:gridSpan w:val="2"/>
            <w:tcBorders>
              <w:top w:val="nil"/>
              <w:left w:val="nil"/>
              <w:bottom w:val="nil"/>
              <w:right w:val="nil"/>
            </w:tcBorders>
            <w:shd w:val="clear" w:color="auto" w:fill="auto"/>
            <w:noWrap/>
            <w:vAlign w:val="center"/>
            <w:hideMark/>
          </w:tcPr>
          <w:p w14:paraId="181E423B" w14:textId="77777777" w:rsidR="00FC224F" w:rsidRPr="00EF4AF1" w:rsidRDefault="00FC224F" w:rsidP="00FC224F">
            <w:pPr>
              <w:rPr>
                <w:color w:val="000000"/>
                <w:sz w:val="20"/>
                <w:szCs w:val="20"/>
              </w:rPr>
            </w:pPr>
          </w:p>
        </w:tc>
        <w:tc>
          <w:tcPr>
            <w:tcW w:w="218" w:type="dxa"/>
            <w:tcBorders>
              <w:top w:val="nil"/>
              <w:left w:val="nil"/>
              <w:bottom w:val="nil"/>
              <w:right w:val="nil"/>
            </w:tcBorders>
            <w:shd w:val="clear" w:color="auto" w:fill="auto"/>
            <w:noWrap/>
            <w:vAlign w:val="center"/>
            <w:hideMark/>
          </w:tcPr>
          <w:p w14:paraId="5BDF81B0"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87F15E1"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E772385" w14:textId="77777777" w:rsidR="00FC224F" w:rsidRPr="00EF4AF1" w:rsidRDefault="00FC224F" w:rsidP="00FC224F">
            <w:pPr>
              <w:rPr>
                <w:color w:val="000000"/>
                <w:sz w:val="20"/>
                <w:szCs w:val="20"/>
              </w:rPr>
            </w:pPr>
          </w:p>
        </w:tc>
        <w:tc>
          <w:tcPr>
            <w:tcW w:w="296" w:type="dxa"/>
            <w:tcBorders>
              <w:top w:val="nil"/>
              <w:left w:val="nil"/>
              <w:bottom w:val="nil"/>
              <w:right w:val="nil"/>
            </w:tcBorders>
            <w:shd w:val="clear" w:color="auto" w:fill="auto"/>
            <w:noWrap/>
            <w:vAlign w:val="center"/>
            <w:hideMark/>
          </w:tcPr>
          <w:p w14:paraId="2B9A636F" w14:textId="77777777" w:rsidR="00FC224F" w:rsidRPr="00EF4AF1" w:rsidRDefault="00FC224F" w:rsidP="00FC224F">
            <w:pPr>
              <w:rPr>
                <w:color w:val="000000"/>
                <w:sz w:val="20"/>
                <w:szCs w:val="20"/>
              </w:rPr>
            </w:pPr>
          </w:p>
        </w:tc>
        <w:tc>
          <w:tcPr>
            <w:tcW w:w="616" w:type="dxa"/>
            <w:tcBorders>
              <w:top w:val="nil"/>
              <w:left w:val="nil"/>
              <w:bottom w:val="nil"/>
              <w:right w:val="nil"/>
            </w:tcBorders>
            <w:shd w:val="clear" w:color="auto" w:fill="auto"/>
            <w:noWrap/>
            <w:vAlign w:val="bottom"/>
            <w:hideMark/>
          </w:tcPr>
          <w:p w14:paraId="5CE5630D" w14:textId="77777777" w:rsidR="00FC224F" w:rsidRPr="00EF4AF1" w:rsidRDefault="00FC224F" w:rsidP="00FC224F">
            <w:pPr>
              <w:rPr>
                <w:rFonts w:ascii="Calibri" w:hAnsi="Calibri"/>
                <w:color w:val="000000"/>
                <w:sz w:val="22"/>
                <w:szCs w:val="22"/>
              </w:rPr>
            </w:pPr>
          </w:p>
        </w:tc>
      </w:tr>
      <w:tr w:rsidR="00EA5A89" w:rsidRPr="00EF4AF1" w14:paraId="27DD52F9" w14:textId="77777777" w:rsidTr="00EA5A89">
        <w:trPr>
          <w:trHeight w:val="139"/>
        </w:trPr>
        <w:tc>
          <w:tcPr>
            <w:tcW w:w="660" w:type="dxa"/>
            <w:vMerge/>
            <w:tcBorders>
              <w:top w:val="nil"/>
              <w:left w:val="nil"/>
              <w:bottom w:val="nil"/>
              <w:right w:val="nil"/>
            </w:tcBorders>
            <w:vAlign w:val="center"/>
            <w:hideMark/>
          </w:tcPr>
          <w:p w14:paraId="4D350C5B"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0727EFD4"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222859A8"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01043A02" w14:textId="77777777"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1A320624" w14:textId="77777777"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0C225B63"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1D18AECF"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6F7021E"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D1922F5"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85F024C"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FE7E9A9"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5EFBE03E"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7FD6A148"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7F64389" w14:textId="77777777"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6D89CCB0"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5A7E67AF"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3E5C8635"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E956CBA" w14:textId="77777777"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14:paraId="457914BB" w14:textId="77777777"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14:paraId="511D18D5"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44E877B"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33B06D4D"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25DE0DE" w14:textId="77777777"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36885979" w14:textId="77777777" w:rsidR="00FC224F" w:rsidRPr="00EF4AF1" w:rsidRDefault="00FC224F" w:rsidP="00FC224F">
            <w:pPr>
              <w:rPr>
                <w:rFonts w:ascii="Calibri" w:hAnsi="Calibri"/>
                <w:color w:val="000000"/>
                <w:sz w:val="22"/>
                <w:szCs w:val="22"/>
              </w:rPr>
            </w:pPr>
          </w:p>
        </w:tc>
      </w:tr>
      <w:tr w:rsidR="00EA5A89" w:rsidRPr="00EF4AF1" w14:paraId="00239EC3" w14:textId="77777777" w:rsidTr="00EA5A89">
        <w:trPr>
          <w:trHeight w:val="150"/>
        </w:trPr>
        <w:tc>
          <w:tcPr>
            <w:tcW w:w="660" w:type="dxa"/>
            <w:tcBorders>
              <w:top w:val="nil"/>
              <w:left w:val="nil"/>
              <w:bottom w:val="nil"/>
              <w:right w:val="nil"/>
            </w:tcBorders>
            <w:shd w:val="clear" w:color="auto" w:fill="auto"/>
            <w:noWrap/>
            <w:vAlign w:val="bottom"/>
            <w:hideMark/>
          </w:tcPr>
          <w:p w14:paraId="70C4D007" w14:textId="00BEDCC7" w:rsidR="00FC224F" w:rsidRPr="00EF4AF1" w:rsidRDefault="00261D27" w:rsidP="00FC224F">
            <w:pPr>
              <w:rPr>
                <w:rFonts w:ascii="Calibri" w:hAnsi="Calibri"/>
                <w:color w:val="000000"/>
                <w:sz w:val="22"/>
                <w:szCs w:val="22"/>
              </w:rPr>
            </w:pPr>
            <w:del w:id="244" w:author="Autor">
              <w:r>
                <w:rPr>
                  <w:rFonts w:ascii="Calibri" w:hAnsi="Calibri"/>
                  <w:noProof/>
                  <w:color w:val="000000"/>
                  <w:sz w:val="22"/>
                  <w:szCs w:val="22"/>
                </w:rPr>
                <mc:AlternateContent>
                  <mc:Choice Requires="wps">
                    <w:drawing>
                      <wp:anchor distT="0" distB="0" distL="114300" distR="114300" simplePos="0" relativeHeight="251670528" behindDoc="0" locked="0" layoutInCell="1" allowOverlap="1" wp14:anchorId="35287272" wp14:editId="6BBB4313">
                        <wp:simplePos x="0" y="0"/>
                        <wp:positionH relativeFrom="column">
                          <wp:posOffset>145415</wp:posOffset>
                        </wp:positionH>
                        <wp:positionV relativeFrom="paragraph">
                          <wp:posOffset>46355</wp:posOffset>
                        </wp:positionV>
                        <wp:extent cx="4676140" cy="0"/>
                        <wp:effectExtent l="0" t="76200" r="10160" b="114300"/>
                        <wp:wrapNone/>
                        <wp:docPr id="2" name="Přímá spojnice se šipkou 14"/>
                        <wp:cNvGraphicFramePr/>
                        <a:graphic xmlns:a="http://schemas.openxmlformats.org/drawingml/2006/main">
                          <a:graphicData uri="http://schemas.microsoft.com/office/word/2010/wordprocessingShape">
                            <wps:wsp>
                              <wps:cNvCnPr/>
                              <wps:spPr>
                                <a:xfrm>
                                  <a:off x="0" y="0"/>
                                  <a:ext cx="467614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650D09C" id="Přímá spojnice se šipkou 14" o:spid="_x0000_s1026" type="#_x0000_t32" style="position:absolute;margin-left:11.45pt;margin-top:3.65pt;width:368.2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" strokecolor="black [3213]" strokeweight="1.25pt">
                        <v:stroke endarrow="open"/>
                      </v:shape>
                    </w:pict>
                  </mc:Fallback>
                </mc:AlternateContent>
              </w:r>
            </w:del>
            <w:ins w:id="245" w:author="Autor">
              <w:r w:rsidR="00FC224F">
                <w:rPr>
                  <w:rFonts w:ascii="Calibri" w:hAnsi="Calibri"/>
                  <w:noProof/>
                  <w:color w:val="000000"/>
                  <w:sz w:val="22"/>
                  <w:szCs w:val="22"/>
                </w:rPr>
                <mc:AlternateContent>
                  <mc:Choice Requires="wps">
                    <w:drawing>
                      <wp:anchor distT="0" distB="0" distL="114300" distR="114300" simplePos="0" relativeHeight="251660288" behindDoc="0" locked="0" layoutInCell="1" allowOverlap="1" wp14:anchorId="63BE7BFC" wp14:editId="1DA76304">
                        <wp:simplePos x="0" y="0"/>
                        <wp:positionH relativeFrom="column">
                          <wp:posOffset>145415</wp:posOffset>
                        </wp:positionH>
                        <wp:positionV relativeFrom="paragraph">
                          <wp:posOffset>46355</wp:posOffset>
                        </wp:positionV>
                        <wp:extent cx="4676140" cy="0"/>
                        <wp:effectExtent l="0" t="76200" r="10160" b="114300"/>
                        <wp:wrapNone/>
                        <wp:docPr id="14" name="Přímá spojnice se šipkou 14"/>
                        <wp:cNvGraphicFramePr/>
                        <a:graphic xmlns:a="http://schemas.openxmlformats.org/drawingml/2006/main">
                          <a:graphicData uri="http://schemas.microsoft.com/office/word/2010/wordprocessingShape">
                            <wps:wsp>
                              <wps:cNvCnPr/>
                              <wps:spPr>
                                <a:xfrm>
                                  <a:off x="0" y="0"/>
                                  <a:ext cx="4676140" cy="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2303859" id="Přímá spojnice se šipkou 14" o:spid="_x0000_s1026" type="#_x0000_t32" style="position:absolute;margin-left:11.45pt;margin-top:3.65pt;width:368.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" strokecolor="black [3213]" strokeweight="1.25pt">
                        <v:stroke endarrow="open"/>
                      </v:shape>
                    </w:pict>
                  </mc:Fallback>
                </mc:AlternateContent>
              </w:r>
            </w:ins>
          </w:p>
        </w:tc>
        <w:tc>
          <w:tcPr>
            <w:tcW w:w="176" w:type="dxa"/>
            <w:tcBorders>
              <w:top w:val="nil"/>
              <w:left w:val="nil"/>
              <w:bottom w:val="nil"/>
              <w:right w:val="nil"/>
            </w:tcBorders>
            <w:shd w:val="clear" w:color="auto" w:fill="auto"/>
            <w:noWrap/>
            <w:vAlign w:val="bottom"/>
            <w:hideMark/>
          </w:tcPr>
          <w:p w14:paraId="496D97E0"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0C68459E"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17437EB1" w14:textId="77777777"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135FF9EF" w14:textId="77777777"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6404110D"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0B0F07A7"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AA542AB"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0FB9262"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E2B8189"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061526A3"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7477E1BA"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361B8459"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8B113D6" w14:textId="77777777"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1C52D9DA"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317C4342"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072D0443"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6509242D" w14:textId="77777777"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14:paraId="2ABDC823" w14:textId="77777777"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14:paraId="4DB3AEDF"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014877C8"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5427F42B"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BCEFE86" w14:textId="77777777"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6F072502" w14:textId="77777777" w:rsidR="00FC224F" w:rsidRPr="00EF4AF1" w:rsidRDefault="00FC224F" w:rsidP="00FC224F">
            <w:pPr>
              <w:rPr>
                <w:rFonts w:ascii="Calibri" w:hAnsi="Calibri"/>
                <w:color w:val="000000"/>
                <w:sz w:val="22"/>
                <w:szCs w:val="22"/>
              </w:rPr>
            </w:pPr>
          </w:p>
        </w:tc>
      </w:tr>
      <w:tr w:rsidR="00EA5A89" w:rsidRPr="00EF4AF1" w14:paraId="57A654EF" w14:textId="77777777" w:rsidTr="00EA5A89">
        <w:trPr>
          <w:trHeight w:val="240"/>
        </w:trPr>
        <w:tc>
          <w:tcPr>
            <w:tcW w:w="660" w:type="dxa"/>
            <w:tcBorders>
              <w:top w:val="nil"/>
              <w:left w:val="nil"/>
              <w:bottom w:val="nil"/>
              <w:right w:val="nil"/>
            </w:tcBorders>
            <w:shd w:val="clear" w:color="auto" w:fill="auto"/>
            <w:noWrap/>
            <w:vAlign w:val="bottom"/>
            <w:hideMark/>
          </w:tcPr>
          <w:p w14:paraId="718E5B01"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7D463018"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08B0052E" w14:textId="77777777" w:rsidR="00FC224F" w:rsidRPr="00EF4AF1" w:rsidRDefault="00FC224F" w:rsidP="00FC224F">
            <w:pPr>
              <w:rPr>
                <w:rFonts w:ascii="Calibri" w:hAnsi="Calibri"/>
                <w:color w:val="000000"/>
                <w:sz w:val="22"/>
                <w:szCs w:val="22"/>
              </w:rPr>
            </w:pPr>
          </w:p>
        </w:tc>
        <w:tc>
          <w:tcPr>
            <w:tcW w:w="1470" w:type="dxa"/>
            <w:gridSpan w:val="2"/>
            <w:tcBorders>
              <w:top w:val="nil"/>
              <w:left w:val="nil"/>
              <w:bottom w:val="nil"/>
              <w:right w:val="nil"/>
            </w:tcBorders>
            <w:shd w:val="clear" w:color="auto" w:fill="auto"/>
            <w:noWrap/>
            <w:vAlign w:val="bottom"/>
            <w:hideMark/>
          </w:tcPr>
          <w:p w14:paraId="63C35DF2" w14:textId="77777777" w:rsidR="00FC224F" w:rsidRPr="00EF4AF1" w:rsidRDefault="00FC224F" w:rsidP="00FC224F">
            <w:pPr>
              <w:rPr>
                <w:color w:val="000000"/>
                <w:sz w:val="22"/>
                <w:szCs w:val="22"/>
              </w:rPr>
            </w:pPr>
            <w:r w:rsidRPr="00EF4AF1">
              <w:rPr>
                <w:color w:val="000000"/>
                <w:sz w:val="22"/>
                <w:szCs w:val="22"/>
              </w:rPr>
              <w:t>nízka</w:t>
            </w:r>
          </w:p>
        </w:tc>
        <w:tc>
          <w:tcPr>
            <w:tcW w:w="167" w:type="dxa"/>
            <w:tcBorders>
              <w:top w:val="nil"/>
              <w:left w:val="nil"/>
              <w:bottom w:val="nil"/>
              <w:right w:val="nil"/>
            </w:tcBorders>
            <w:shd w:val="clear" w:color="auto" w:fill="auto"/>
            <w:noWrap/>
            <w:vAlign w:val="bottom"/>
            <w:hideMark/>
          </w:tcPr>
          <w:p w14:paraId="58F7FB82"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3C7887F6"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704CB1F"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0DF14D8A"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D38628C"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72996A2"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1184B5C6"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2B3E1637"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07E7190C" w14:textId="77777777" w:rsidR="00FC224F" w:rsidRPr="00EF4AF1" w:rsidRDefault="00FC224F" w:rsidP="00FC224F">
            <w:pPr>
              <w:rPr>
                <w:rFonts w:ascii="Calibri" w:hAnsi="Calibri"/>
                <w:color w:val="000000"/>
                <w:sz w:val="22"/>
                <w:szCs w:val="22"/>
              </w:rPr>
            </w:pPr>
          </w:p>
        </w:tc>
        <w:tc>
          <w:tcPr>
            <w:tcW w:w="296" w:type="dxa"/>
            <w:gridSpan w:val="2"/>
            <w:tcBorders>
              <w:top w:val="nil"/>
              <w:left w:val="nil"/>
              <w:bottom w:val="nil"/>
              <w:right w:val="nil"/>
            </w:tcBorders>
            <w:shd w:val="clear" w:color="auto" w:fill="auto"/>
            <w:noWrap/>
            <w:vAlign w:val="bottom"/>
            <w:hideMark/>
          </w:tcPr>
          <w:p w14:paraId="47B88566" w14:textId="77777777" w:rsidR="00FC224F" w:rsidRPr="00EF4AF1" w:rsidRDefault="00FC224F" w:rsidP="00FC224F">
            <w:pPr>
              <w:rPr>
                <w:rFonts w:ascii="Calibri" w:hAnsi="Calibri"/>
                <w:color w:val="000000"/>
                <w:sz w:val="22"/>
                <w:szCs w:val="22"/>
              </w:rPr>
            </w:pPr>
          </w:p>
        </w:tc>
        <w:tc>
          <w:tcPr>
            <w:tcW w:w="160" w:type="dxa"/>
            <w:tcBorders>
              <w:top w:val="nil"/>
              <w:left w:val="nil"/>
              <w:bottom w:val="nil"/>
              <w:right w:val="nil"/>
            </w:tcBorders>
            <w:shd w:val="clear" w:color="auto" w:fill="auto"/>
            <w:noWrap/>
            <w:vAlign w:val="bottom"/>
            <w:hideMark/>
          </w:tcPr>
          <w:p w14:paraId="0CE2820F" w14:textId="77777777" w:rsidR="00FC224F" w:rsidRPr="00EF4AF1" w:rsidRDefault="00FC224F" w:rsidP="00FC224F">
            <w:pPr>
              <w:rPr>
                <w:rFonts w:ascii="Calibri" w:hAnsi="Calibri"/>
                <w:color w:val="000000"/>
                <w:sz w:val="22"/>
                <w:szCs w:val="22"/>
              </w:rPr>
            </w:pPr>
          </w:p>
        </w:tc>
        <w:tc>
          <w:tcPr>
            <w:tcW w:w="432" w:type="dxa"/>
            <w:gridSpan w:val="2"/>
            <w:tcBorders>
              <w:top w:val="nil"/>
              <w:left w:val="nil"/>
              <w:bottom w:val="nil"/>
              <w:right w:val="nil"/>
            </w:tcBorders>
            <w:shd w:val="clear" w:color="auto" w:fill="auto"/>
            <w:noWrap/>
            <w:vAlign w:val="bottom"/>
            <w:hideMark/>
          </w:tcPr>
          <w:p w14:paraId="68A4316B"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E08CA02" w14:textId="77777777" w:rsidR="00FC224F" w:rsidRPr="00EF4AF1" w:rsidRDefault="00FC224F" w:rsidP="00FC224F">
            <w:pPr>
              <w:rPr>
                <w:rFonts w:ascii="Calibri" w:hAnsi="Calibri"/>
                <w:color w:val="000000"/>
                <w:sz w:val="22"/>
                <w:szCs w:val="22"/>
              </w:rPr>
            </w:pPr>
          </w:p>
        </w:tc>
        <w:tc>
          <w:tcPr>
            <w:tcW w:w="374" w:type="dxa"/>
            <w:gridSpan w:val="2"/>
            <w:tcBorders>
              <w:top w:val="nil"/>
              <w:left w:val="nil"/>
              <w:bottom w:val="nil"/>
              <w:right w:val="nil"/>
            </w:tcBorders>
            <w:shd w:val="clear" w:color="auto" w:fill="auto"/>
            <w:noWrap/>
            <w:vAlign w:val="bottom"/>
            <w:hideMark/>
          </w:tcPr>
          <w:p w14:paraId="323A9D66" w14:textId="77777777" w:rsidR="00FC224F" w:rsidRPr="00EF4AF1" w:rsidRDefault="00FC224F" w:rsidP="00FC224F">
            <w:pPr>
              <w:rPr>
                <w:rFonts w:ascii="Calibri" w:hAnsi="Calibri"/>
                <w:color w:val="000000"/>
                <w:sz w:val="22"/>
                <w:szCs w:val="22"/>
              </w:rPr>
            </w:pPr>
          </w:p>
        </w:tc>
        <w:tc>
          <w:tcPr>
            <w:tcW w:w="218" w:type="dxa"/>
            <w:tcBorders>
              <w:top w:val="nil"/>
              <w:left w:val="nil"/>
              <w:bottom w:val="nil"/>
              <w:right w:val="nil"/>
            </w:tcBorders>
            <w:shd w:val="clear" w:color="auto" w:fill="auto"/>
            <w:noWrap/>
            <w:vAlign w:val="bottom"/>
            <w:hideMark/>
          </w:tcPr>
          <w:p w14:paraId="0DB51079" w14:textId="77777777" w:rsidR="00FC224F" w:rsidRPr="00EF4AF1" w:rsidRDefault="00FC224F" w:rsidP="00FC224F">
            <w:pPr>
              <w:rPr>
                <w:rFonts w:ascii="Calibri" w:hAnsi="Calibri"/>
                <w:color w:val="000000"/>
                <w:sz w:val="22"/>
                <w:szCs w:val="22"/>
              </w:rPr>
            </w:pPr>
          </w:p>
        </w:tc>
        <w:tc>
          <w:tcPr>
            <w:tcW w:w="888" w:type="dxa"/>
            <w:gridSpan w:val="3"/>
            <w:tcBorders>
              <w:top w:val="nil"/>
              <w:left w:val="nil"/>
              <w:bottom w:val="nil"/>
              <w:right w:val="nil"/>
            </w:tcBorders>
            <w:shd w:val="clear" w:color="auto" w:fill="auto"/>
            <w:noWrap/>
            <w:vAlign w:val="bottom"/>
            <w:hideMark/>
          </w:tcPr>
          <w:p w14:paraId="7645B132" w14:textId="77777777" w:rsidR="00FC224F" w:rsidRPr="00EF4AF1" w:rsidRDefault="00FC224F" w:rsidP="00FC224F">
            <w:pPr>
              <w:rPr>
                <w:color w:val="000000"/>
                <w:sz w:val="22"/>
                <w:szCs w:val="22"/>
              </w:rPr>
            </w:pPr>
            <w:r w:rsidRPr="00EF4AF1">
              <w:rPr>
                <w:color w:val="000000"/>
                <w:sz w:val="22"/>
                <w:szCs w:val="22"/>
              </w:rPr>
              <w:t>vysoká</w:t>
            </w:r>
          </w:p>
        </w:tc>
        <w:tc>
          <w:tcPr>
            <w:tcW w:w="616" w:type="dxa"/>
            <w:tcBorders>
              <w:top w:val="nil"/>
              <w:left w:val="nil"/>
              <w:bottom w:val="nil"/>
              <w:right w:val="nil"/>
            </w:tcBorders>
            <w:shd w:val="clear" w:color="auto" w:fill="auto"/>
            <w:noWrap/>
            <w:vAlign w:val="bottom"/>
            <w:hideMark/>
          </w:tcPr>
          <w:p w14:paraId="6AABB0B1" w14:textId="77777777" w:rsidR="00FC224F" w:rsidRPr="00EF4AF1" w:rsidRDefault="00FC224F" w:rsidP="00FC224F">
            <w:pPr>
              <w:rPr>
                <w:rFonts w:ascii="Calibri" w:hAnsi="Calibri"/>
                <w:color w:val="000000"/>
                <w:sz w:val="22"/>
                <w:szCs w:val="22"/>
              </w:rPr>
            </w:pPr>
          </w:p>
        </w:tc>
      </w:tr>
      <w:tr w:rsidR="00EA5A89" w:rsidRPr="00EF4AF1" w14:paraId="4468868A" w14:textId="77777777" w:rsidTr="00EA5A89">
        <w:trPr>
          <w:trHeight w:val="87"/>
        </w:trPr>
        <w:tc>
          <w:tcPr>
            <w:tcW w:w="660" w:type="dxa"/>
            <w:tcBorders>
              <w:top w:val="nil"/>
              <w:left w:val="nil"/>
              <w:bottom w:val="nil"/>
              <w:right w:val="nil"/>
            </w:tcBorders>
            <w:shd w:val="clear" w:color="auto" w:fill="auto"/>
            <w:noWrap/>
            <w:vAlign w:val="bottom"/>
            <w:hideMark/>
          </w:tcPr>
          <w:p w14:paraId="23153E7A" w14:textId="77777777" w:rsidR="00FC224F" w:rsidRPr="00EF4AF1" w:rsidRDefault="00FC224F" w:rsidP="00FC224F">
            <w:pPr>
              <w:rPr>
                <w:rFonts w:ascii="Calibri" w:hAnsi="Calibri"/>
                <w:color w:val="000000"/>
                <w:sz w:val="22"/>
                <w:szCs w:val="22"/>
              </w:rPr>
            </w:pPr>
          </w:p>
        </w:tc>
        <w:tc>
          <w:tcPr>
            <w:tcW w:w="176" w:type="dxa"/>
            <w:tcBorders>
              <w:top w:val="nil"/>
              <w:left w:val="nil"/>
              <w:bottom w:val="nil"/>
              <w:right w:val="nil"/>
            </w:tcBorders>
            <w:shd w:val="clear" w:color="auto" w:fill="auto"/>
            <w:noWrap/>
            <w:vAlign w:val="bottom"/>
            <w:hideMark/>
          </w:tcPr>
          <w:p w14:paraId="010A8625" w14:textId="77777777" w:rsidR="00FC224F" w:rsidRPr="00EF4AF1" w:rsidRDefault="00FC224F" w:rsidP="00FC224F">
            <w:pPr>
              <w:rPr>
                <w:rFonts w:ascii="Calibri" w:hAnsi="Calibri"/>
                <w:color w:val="000000"/>
                <w:sz w:val="22"/>
                <w:szCs w:val="22"/>
              </w:rPr>
            </w:pPr>
          </w:p>
        </w:tc>
        <w:tc>
          <w:tcPr>
            <w:tcW w:w="146" w:type="dxa"/>
            <w:tcBorders>
              <w:top w:val="nil"/>
              <w:left w:val="nil"/>
              <w:bottom w:val="nil"/>
              <w:right w:val="nil"/>
            </w:tcBorders>
            <w:shd w:val="clear" w:color="auto" w:fill="auto"/>
            <w:noWrap/>
            <w:vAlign w:val="bottom"/>
            <w:hideMark/>
          </w:tcPr>
          <w:p w14:paraId="0BC8F949" w14:textId="77777777" w:rsidR="00FC224F" w:rsidRPr="00EF4AF1" w:rsidRDefault="00FC224F" w:rsidP="00FC224F">
            <w:pPr>
              <w:rPr>
                <w:rFonts w:ascii="Calibri" w:hAnsi="Calibri"/>
                <w:color w:val="000000"/>
                <w:sz w:val="22"/>
                <w:szCs w:val="22"/>
              </w:rPr>
            </w:pPr>
          </w:p>
        </w:tc>
        <w:tc>
          <w:tcPr>
            <w:tcW w:w="1032" w:type="dxa"/>
            <w:tcBorders>
              <w:top w:val="nil"/>
              <w:left w:val="nil"/>
              <w:bottom w:val="nil"/>
              <w:right w:val="nil"/>
            </w:tcBorders>
            <w:shd w:val="clear" w:color="auto" w:fill="auto"/>
            <w:noWrap/>
            <w:vAlign w:val="bottom"/>
            <w:hideMark/>
          </w:tcPr>
          <w:p w14:paraId="38100FB5" w14:textId="77777777" w:rsidR="00FC224F" w:rsidRPr="00EF4AF1" w:rsidRDefault="00FC224F" w:rsidP="00FC224F">
            <w:pPr>
              <w:rPr>
                <w:rFonts w:ascii="Calibri" w:hAnsi="Calibri"/>
                <w:color w:val="000000"/>
                <w:sz w:val="22"/>
                <w:szCs w:val="22"/>
              </w:rPr>
            </w:pPr>
          </w:p>
        </w:tc>
        <w:tc>
          <w:tcPr>
            <w:tcW w:w="438" w:type="dxa"/>
            <w:tcBorders>
              <w:top w:val="nil"/>
              <w:left w:val="nil"/>
              <w:bottom w:val="nil"/>
              <w:right w:val="nil"/>
            </w:tcBorders>
            <w:shd w:val="clear" w:color="auto" w:fill="auto"/>
            <w:noWrap/>
            <w:vAlign w:val="bottom"/>
            <w:hideMark/>
          </w:tcPr>
          <w:p w14:paraId="5B375BD8" w14:textId="77777777" w:rsidR="00FC224F" w:rsidRPr="00EF4AF1" w:rsidRDefault="00FC224F" w:rsidP="00FC224F">
            <w:pPr>
              <w:rPr>
                <w:rFonts w:ascii="Calibri" w:hAnsi="Calibri"/>
                <w:color w:val="000000"/>
                <w:sz w:val="22"/>
                <w:szCs w:val="22"/>
              </w:rPr>
            </w:pPr>
          </w:p>
        </w:tc>
        <w:tc>
          <w:tcPr>
            <w:tcW w:w="167" w:type="dxa"/>
            <w:tcBorders>
              <w:top w:val="nil"/>
              <w:left w:val="nil"/>
              <w:bottom w:val="nil"/>
              <w:right w:val="nil"/>
            </w:tcBorders>
            <w:shd w:val="clear" w:color="auto" w:fill="auto"/>
            <w:noWrap/>
            <w:vAlign w:val="bottom"/>
            <w:hideMark/>
          </w:tcPr>
          <w:p w14:paraId="75CB61C1" w14:textId="77777777" w:rsidR="00FC224F" w:rsidRPr="00EF4AF1" w:rsidRDefault="00FC224F" w:rsidP="00FC224F">
            <w:pPr>
              <w:rPr>
                <w:rFonts w:ascii="Calibri" w:hAnsi="Calibri"/>
                <w:color w:val="000000"/>
                <w:sz w:val="22"/>
                <w:szCs w:val="22"/>
              </w:rPr>
            </w:pPr>
          </w:p>
        </w:tc>
        <w:tc>
          <w:tcPr>
            <w:tcW w:w="4662" w:type="dxa"/>
            <w:gridSpan w:val="17"/>
            <w:tcBorders>
              <w:top w:val="nil"/>
              <w:left w:val="nil"/>
              <w:bottom w:val="nil"/>
              <w:right w:val="nil"/>
            </w:tcBorders>
            <w:shd w:val="clear" w:color="auto" w:fill="auto"/>
            <w:noWrap/>
            <w:vAlign w:val="bottom"/>
            <w:hideMark/>
          </w:tcPr>
          <w:p w14:paraId="167225B9" w14:textId="77777777" w:rsidR="00FC224F" w:rsidRPr="00EF4AF1" w:rsidRDefault="00FC224F" w:rsidP="00FC224F">
            <w:pPr>
              <w:jc w:val="center"/>
              <w:rPr>
                <w:b/>
                <w:bCs/>
                <w:color w:val="000000"/>
                <w:sz w:val="20"/>
                <w:szCs w:val="20"/>
              </w:rPr>
            </w:pPr>
            <w:r w:rsidRPr="00405F07">
              <w:rPr>
                <w:b/>
                <w:bCs/>
                <w:color w:val="000000"/>
                <w:sz w:val="20"/>
                <w:szCs w:val="20"/>
              </w:rPr>
              <w:t>úroveň zabezpeče</w:t>
            </w:r>
            <w:r w:rsidRPr="00EF4AF1">
              <w:rPr>
                <w:b/>
                <w:bCs/>
                <w:color w:val="000000"/>
                <w:sz w:val="20"/>
                <w:szCs w:val="20"/>
              </w:rPr>
              <w:t>nia</w:t>
            </w:r>
          </w:p>
        </w:tc>
        <w:tc>
          <w:tcPr>
            <w:tcW w:w="218" w:type="dxa"/>
            <w:tcBorders>
              <w:top w:val="nil"/>
              <w:left w:val="nil"/>
              <w:bottom w:val="nil"/>
              <w:right w:val="nil"/>
            </w:tcBorders>
            <w:shd w:val="clear" w:color="auto" w:fill="auto"/>
            <w:noWrap/>
            <w:vAlign w:val="bottom"/>
            <w:hideMark/>
          </w:tcPr>
          <w:p w14:paraId="341DE062"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7935CF96"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2069B258" w14:textId="77777777" w:rsidR="00FC224F" w:rsidRPr="00EF4AF1" w:rsidRDefault="00FC224F" w:rsidP="00FC224F">
            <w:pPr>
              <w:rPr>
                <w:rFonts w:ascii="Calibri" w:hAnsi="Calibri"/>
                <w:color w:val="000000"/>
                <w:sz w:val="22"/>
                <w:szCs w:val="22"/>
              </w:rPr>
            </w:pPr>
          </w:p>
        </w:tc>
        <w:tc>
          <w:tcPr>
            <w:tcW w:w="296" w:type="dxa"/>
            <w:tcBorders>
              <w:top w:val="nil"/>
              <w:left w:val="nil"/>
              <w:bottom w:val="nil"/>
              <w:right w:val="nil"/>
            </w:tcBorders>
            <w:shd w:val="clear" w:color="auto" w:fill="auto"/>
            <w:noWrap/>
            <w:vAlign w:val="bottom"/>
            <w:hideMark/>
          </w:tcPr>
          <w:p w14:paraId="11EB8F65" w14:textId="77777777" w:rsidR="00FC224F" w:rsidRPr="00EF4AF1" w:rsidRDefault="00FC224F" w:rsidP="00FC224F">
            <w:pPr>
              <w:rPr>
                <w:rFonts w:ascii="Calibri" w:hAnsi="Calibri"/>
                <w:color w:val="000000"/>
                <w:sz w:val="22"/>
                <w:szCs w:val="22"/>
              </w:rPr>
            </w:pPr>
          </w:p>
        </w:tc>
        <w:tc>
          <w:tcPr>
            <w:tcW w:w="616" w:type="dxa"/>
            <w:tcBorders>
              <w:top w:val="nil"/>
              <w:left w:val="nil"/>
              <w:bottom w:val="nil"/>
              <w:right w:val="nil"/>
            </w:tcBorders>
            <w:shd w:val="clear" w:color="auto" w:fill="auto"/>
            <w:noWrap/>
            <w:vAlign w:val="bottom"/>
            <w:hideMark/>
          </w:tcPr>
          <w:p w14:paraId="14E8DCBA" w14:textId="77777777" w:rsidR="00FC224F" w:rsidRPr="00EF4AF1" w:rsidRDefault="00FC224F" w:rsidP="00FC224F">
            <w:pPr>
              <w:rPr>
                <w:rFonts w:ascii="Calibri" w:hAnsi="Calibri"/>
                <w:color w:val="000000"/>
                <w:sz w:val="22"/>
                <w:szCs w:val="22"/>
              </w:rPr>
            </w:pPr>
          </w:p>
        </w:tc>
      </w:tr>
    </w:tbl>
    <w:p w14:paraId="78FE3418" w14:textId="77777777" w:rsidR="00261D27" w:rsidRDefault="00261D27" w:rsidP="00261D27">
      <w:pPr>
        <w:rPr>
          <w:rFonts w:eastAsia="Calibri"/>
        </w:rPr>
      </w:pPr>
    </w:p>
    <w:p w14:paraId="4B21865D" w14:textId="77777777" w:rsidR="00261D27" w:rsidRDefault="00261D27" w:rsidP="00261D27">
      <w:pPr>
        <w:rPr>
          <w:rFonts w:eastAsia="Calibri"/>
        </w:rPr>
      </w:pPr>
    </w:p>
    <w:p w14:paraId="602C6B2F" w14:textId="77777777" w:rsidR="00261D27" w:rsidRDefault="00261D27" w:rsidP="00261D27">
      <w:pPr>
        <w:rPr>
          <w:rFonts w:eastAsia="Calibri"/>
        </w:rPr>
      </w:pPr>
    </w:p>
    <w:p w14:paraId="2318DC44" w14:textId="77777777" w:rsidR="00261D27" w:rsidRPr="00613C80" w:rsidRDefault="00261D27" w:rsidP="00261D27">
      <w:pPr>
        <w:rPr>
          <w:rFonts w:eastAsia="Calibri"/>
        </w:rPr>
      </w:pPr>
      <w:r>
        <w:rPr>
          <w:rFonts w:eastAsia="Calibri"/>
        </w:rPr>
        <w:t xml:space="preserve">             </w:t>
      </w:r>
    </w:p>
    <w:p w14:paraId="0BC6EFA7" w14:textId="77777777" w:rsidR="00261D27" w:rsidRDefault="00261D27" w:rsidP="00261D27">
      <w:pPr>
        <w:rPr>
          <w:rFonts w:eastAsia="Calibri"/>
        </w:rPr>
      </w:pPr>
    </w:p>
    <w:p w14:paraId="69E49010" w14:textId="77777777" w:rsidR="00261D27" w:rsidRDefault="00261D27" w:rsidP="00261D27">
      <w:pPr>
        <w:rPr>
          <w:rFonts w:eastAsia="Calibri"/>
        </w:rPr>
      </w:pPr>
    </w:p>
    <w:p w14:paraId="0077B113" w14:textId="77777777" w:rsidR="00261D27" w:rsidRDefault="00261D27" w:rsidP="00261D27">
      <w:pPr>
        <w:rPr>
          <w:rFonts w:eastAsia="Calibri"/>
        </w:rPr>
      </w:pPr>
    </w:p>
    <w:p w14:paraId="0AD0D1AA" w14:textId="77777777" w:rsidR="00261D27" w:rsidRDefault="00261D27" w:rsidP="00261D27">
      <w:pPr>
        <w:rPr>
          <w:rFonts w:eastAsia="Calibri"/>
        </w:rPr>
      </w:pPr>
    </w:p>
    <w:p w14:paraId="08081D3C" w14:textId="77777777" w:rsidR="00261D27" w:rsidRDefault="00261D27" w:rsidP="00261D27">
      <w:pPr>
        <w:rPr>
          <w:rFonts w:eastAsia="Calibri"/>
        </w:rPr>
      </w:pPr>
    </w:p>
    <w:p w14:paraId="3A5647CC" w14:textId="77777777" w:rsidR="00261D27" w:rsidRDefault="00261D27" w:rsidP="00261D27">
      <w:pPr>
        <w:rPr>
          <w:rFonts w:eastAsia="Calibri"/>
        </w:rPr>
      </w:pPr>
    </w:p>
    <w:p w14:paraId="1B0D39C3" w14:textId="77777777" w:rsidR="00261D27" w:rsidRDefault="00261D27" w:rsidP="00261D27">
      <w:pPr>
        <w:rPr>
          <w:rFonts w:eastAsia="Calibri"/>
        </w:rPr>
      </w:pPr>
    </w:p>
    <w:p w14:paraId="656DA523" w14:textId="77777777" w:rsidR="00261D27" w:rsidRDefault="00261D27" w:rsidP="00261D27">
      <w:pPr>
        <w:rPr>
          <w:rFonts w:eastAsia="Calibri"/>
        </w:rPr>
      </w:pPr>
    </w:p>
    <w:p w14:paraId="3A650B81" w14:textId="77777777" w:rsidR="00261D27" w:rsidRDefault="00261D27" w:rsidP="00261D27">
      <w:pPr>
        <w:rPr>
          <w:rFonts w:eastAsia="Calibri"/>
        </w:rPr>
      </w:pPr>
    </w:p>
    <w:p w14:paraId="51771AE5" w14:textId="77777777" w:rsidR="00261D27" w:rsidRDefault="00261D27" w:rsidP="00261D27">
      <w:pPr>
        <w:rPr>
          <w:rFonts w:eastAsia="Calibri"/>
        </w:rPr>
      </w:pPr>
    </w:p>
    <w:p w14:paraId="614FA486" w14:textId="77777777" w:rsidR="00261D27" w:rsidRDefault="00261D27" w:rsidP="00261D27">
      <w:pPr>
        <w:rPr>
          <w:rFonts w:eastAsia="Calibri"/>
        </w:rPr>
      </w:pPr>
    </w:p>
    <w:p w14:paraId="476780A5" w14:textId="77777777" w:rsidR="00261D27" w:rsidRDefault="00261D27" w:rsidP="00261D27">
      <w:pPr>
        <w:rPr>
          <w:rFonts w:eastAsia="Calibri"/>
        </w:rPr>
      </w:pPr>
    </w:p>
    <w:p w14:paraId="68BF1D38" w14:textId="77777777" w:rsidR="00261D27" w:rsidRDefault="00261D27" w:rsidP="00261D27">
      <w:pPr>
        <w:rPr>
          <w:rFonts w:eastAsia="Calibri"/>
        </w:rPr>
      </w:pPr>
      <w:r>
        <w:rPr>
          <w:rFonts w:eastAsia="Calibri"/>
        </w:rPr>
        <w:t xml:space="preserve">____________ </w:t>
      </w:r>
    </w:p>
    <w:p w14:paraId="06D0E109" w14:textId="77777777" w:rsidR="00261D27" w:rsidRPr="005D2561" w:rsidRDefault="00261D27" w:rsidP="00C74C50">
      <w:pPr>
        <w:tabs>
          <w:tab w:val="left" w:pos="2428"/>
        </w:tabs>
        <w:spacing w:before="120" w:after="120"/>
        <w:jc w:val="both"/>
        <w:rPr>
          <w:rFonts w:eastAsia="Calibri"/>
          <w:i/>
          <w:sz w:val="20"/>
          <w:szCs w:val="20"/>
        </w:rPr>
      </w:pPr>
      <w:r w:rsidRPr="005D2561">
        <w:rPr>
          <w:rFonts w:eastAsia="Calibri"/>
          <w:i/>
          <w:sz w:val="20"/>
          <w:szCs w:val="20"/>
        </w:rPr>
        <w:t>Použitie preškrtnutých zabezpečovacích prostriedkov nie je vhodné vzhľadom na komplikácie vyplývajúce z postavenia veriteľa ako ústredného orgánu štátnej správy, a v nadväznosti na zákony o správe majetku štátu, obcí, VÚC a ďalších (nutnosť spravovať, účtovne evidovať predmetné prevody práv a pohľadávok pri využívaní inštitútov zabezpečovacieho prevodu práva a zabezpečovacieho postúpenia pohľadávky), ako aj zo zrejmých dôvodov nemožnosti uplatnenia zádržného práva titulom neexistencie takého právneho vzťahu medzi prijímateľom a poskytovateľom, ktorý by zadržanie hnuteľnej veci umožňoval.</w:t>
      </w:r>
    </w:p>
    <w:p w14:paraId="1655DB22" w14:textId="77777777" w:rsidR="005B0BFE" w:rsidRDefault="00D86231" w:rsidP="00C74C50">
      <w:pPr>
        <w:pStyle w:val="MPCKO1"/>
        <w:ind w:left="567" w:hanging="567"/>
        <w:jc w:val="both"/>
      </w:pPr>
      <w:bookmarkStart w:id="246" w:name="_Toc513644670"/>
      <w:bookmarkStart w:id="247" w:name="_Toc497228018"/>
      <w:r>
        <w:t>3</w:t>
      </w:r>
      <w:r w:rsidR="00261D27" w:rsidRPr="009B2559">
        <w:t xml:space="preserve"> </w:t>
      </w:r>
      <w:r w:rsidR="005B0BFE">
        <w:t>Faktory vplývajúce na výber zabezpečovacieho prostriedku</w:t>
      </w:r>
      <w:bookmarkEnd w:id="246"/>
      <w:bookmarkEnd w:id="247"/>
    </w:p>
    <w:p w14:paraId="76C4580D" w14:textId="77777777" w:rsidR="00261D27" w:rsidRPr="009B2559" w:rsidRDefault="00261D27" w:rsidP="00C74C50">
      <w:pPr>
        <w:pStyle w:val="Odsekzoznamu"/>
        <w:numPr>
          <w:ilvl w:val="1"/>
          <w:numId w:val="90"/>
        </w:numPr>
        <w:spacing w:before="120" w:after="120"/>
        <w:ind w:left="425" w:hanging="425"/>
        <w:contextualSpacing w:val="0"/>
        <w:jc w:val="both"/>
        <w:rPr>
          <w:rFonts w:eastAsia="Calibri"/>
        </w:rPr>
      </w:pPr>
      <w:r w:rsidRPr="009B2559">
        <w:rPr>
          <w:rFonts w:eastAsia="Calibri"/>
        </w:rPr>
        <w:t xml:space="preserve">Poznanie faktorov vplývajúcich na výber ZP vstupujú do rozhodovacieho procesu </w:t>
      </w:r>
      <w:r w:rsidR="0070175C">
        <w:rPr>
          <w:rFonts w:eastAsia="Calibri"/>
        </w:rPr>
        <w:t>RO</w:t>
      </w:r>
      <w:r w:rsidR="0070175C" w:rsidRPr="009B2559">
        <w:rPr>
          <w:rFonts w:eastAsia="Calibri"/>
        </w:rPr>
        <w:t xml:space="preserve"> </w:t>
      </w:r>
      <w:r w:rsidRPr="009B2559">
        <w:rPr>
          <w:rFonts w:eastAsia="Calibri"/>
        </w:rPr>
        <w:t>pre potreby dostatočného zabezpečenie pohľadávky poskytovateľa voči prijímateľovi, ktorá by mohla vzniknúť zo zmluvy o NFP. Systém riadenia EŠIF pre PO 2014-2020 predpokladá posúdenie najmä nasledovných faktorov:</w:t>
      </w:r>
    </w:p>
    <w:p w14:paraId="6572ED78" w14:textId="77777777"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výstupov projektu</w:t>
      </w:r>
    </w:p>
    <w:p w14:paraId="050D1374" w14:textId="77777777"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charakter prijímateľa</w:t>
      </w:r>
    </w:p>
    <w:p w14:paraId="61AFEA1B" w14:textId="77777777" w:rsidR="00261D27" w:rsidRPr="009B2559" w:rsidRDefault="00261D27" w:rsidP="00C74C50">
      <w:pPr>
        <w:numPr>
          <w:ilvl w:val="0"/>
          <w:numId w:val="91"/>
        </w:numPr>
        <w:spacing w:before="120" w:after="120"/>
        <w:ind w:left="851" w:hanging="425"/>
        <w:jc w:val="both"/>
        <w:rPr>
          <w:rFonts w:eastAsia="Calibri"/>
        </w:rPr>
      </w:pPr>
      <w:r w:rsidRPr="009B2559">
        <w:rPr>
          <w:rFonts w:eastAsia="Calibri"/>
        </w:rPr>
        <w:t>dĺžka trvania realizácie projektu a výška poskytovaného príspevku</w:t>
      </w:r>
    </w:p>
    <w:p w14:paraId="34B50B04" w14:textId="77777777" w:rsidR="00261D27" w:rsidRDefault="00D86231" w:rsidP="00C74C50">
      <w:pPr>
        <w:pStyle w:val="MPCKO2"/>
        <w:rPr>
          <w:rFonts w:eastAsia="Calibri"/>
        </w:rPr>
      </w:pPr>
      <w:bookmarkStart w:id="248" w:name="_Toc513644671"/>
      <w:bookmarkStart w:id="249" w:name="_Toc497228019"/>
      <w:r>
        <w:rPr>
          <w:rFonts w:eastAsia="Calibri"/>
        </w:rPr>
        <w:t>3</w:t>
      </w:r>
      <w:r w:rsidR="00261D27">
        <w:rPr>
          <w:rFonts w:eastAsia="Calibri"/>
        </w:rPr>
        <w:t>.1</w:t>
      </w:r>
      <w:r w:rsidR="00261D27" w:rsidRPr="009B2559">
        <w:rPr>
          <w:rFonts w:eastAsia="Calibri"/>
        </w:rPr>
        <w:t xml:space="preserve"> Analýza výstupov projektu</w:t>
      </w:r>
      <w:bookmarkEnd w:id="248"/>
      <w:bookmarkEnd w:id="249"/>
    </w:p>
    <w:p w14:paraId="20745FF0"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Analýza výstupov projektu priamo nadväzuje na účel, na ktorý prijímateľ čerpá NFP. Najčastejším výstupom prijímateľov sú hnuteľné a nehnuteľné veci (ako napr. stavby, samostatne hnuteľné veci, dopravné prostriedky, pozemky atď.), ktoré sa vyznačujú vlastnosťami typu: jednoduchá prevoditeľnosť, pomerne jednoduché ocenenie, zrejmá spôsobilosť byť predmetom obchodovania. Výstup môže mať aj nehmotný charakter (napr. software, oceniteľné práva atď.), preto poznanie výstupov prijímateľa je priam rozhodujúce pri posudzovaní vhodnosti a následnej aplikácii konkrétnych ZP.</w:t>
      </w:r>
    </w:p>
    <w:p w14:paraId="2B91389B" w14:textId="77777777" w:rsidR="00261D27" w:rsidRDefault="0070175C" w:rsidP="00C74C50">
      <w:pPr>
        <w:pStyle w:val="Odsekzoznamu"/>
        <w:numPr>
          <w:ilvl w:val="1"/>
          <w:numId w:val="93"/>
        </w:numPr>
        <w:spacing w:before="120" w:after="120"/>
        <w:ind w:left="425" w:hanging="425"/>
        <w:contextualSpacing w:val="0"/>
        <w:jc w:val="both"/>
        <w:rPr>
          <w:rFonts w:eastAsia="Calibri"/>
        </w:rPr>
      </w:pPr>
      <w:r>
        <w:rPr>
          <w:rFonts w:eastAsia="Calibri"/>
        </w:rPr>
        <w:t>Zmluva</w:t>
      </w:r>
      <w:r w:rsidR="00261D27">
        <w:rPr>
          <w:rFonts w:eastAsia="Calibri"/>
        </w:rPr>
        <w:t xml:space="preserve"> o</w:t>
      </w:r>
      <w:r>
        <w:rPr>
          <w:rFonts w:eastAsia="Calibri"/>
        </w:rPr>
        <w:t xml:space="preserve"> poskytnutí </w:t>
      </w:r>
      <w:r w:rsidR="00261D27">
        <w:rPr>
          <w:rFonts w:eastAsia="Calibri"/>
        </w:rPr>
        <w:t xml:space="preserve"> NFP </w:t>
      </w:r>
      <w:r>
        <w:rPr>
          <w:rFonts w:eastAsia="Calibri"/>
        </w:rPr>
        <w:t xml:space="preserve">v čl. 13 všeobecných zmluvných podmienok vo vzťahu k zabezpečeniu pohľadávky </w:t>
      </w:r>
      <w:r w:rsidR="00261D27">
        <w:rPr>
          <w:rFonts w:eastAsia="Calibri"/>
        </w:rPr>
        <w:t xml:space="preserve">výslovne ustanovuje, že zabezpečenie sa vykoná prednostne vo forme záložného práva, alebo inou vhodnou formou, ktorú bude poskytovateľ akceptovať. </w:t>
      </w:r>
    </w:p>
    <w:p w14:paraId="7D35518B"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Pokiaľ výstupom projektu sú veci, práva a iné majetkové hodnoty, ktoré sú spôsobilé byť predmetom zálohu, zabezpečenie sa vykoná formou záložného práva, prípadne ako doplňujúci zabezpečovací inštitút sa môžu využiť ostatné ZP.</w:t>
      </w:r>
    </w:p>
    <w:p w14:paraId="01864D64"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Pokiaľ výstup projektu má nehmotný charakter, ktoré nie sú spôsobilé byť predmetom zálohu, je na prijímateľovi, aby poskytol také zabezpečenie, ktoré poskytovateľ bude akceptovať (v nadväznosti na podmienky stanovené vo výzve, v právnych dokumentoch a v zmluve o NFP), napríklad ručenie, bankovú záruku, záložné právo tretej osoby atď. </w:t>
      </w:r>
    </w:p>
    <w:p w14:paraId="1853AD9A" w14:textId="77777777" w:rsidR="00261D27" w:rsidRDefault="00261D27" w:rsidP="00C74C50">
      <w:pPr>
        <w:pStyle w:val="Odsekzoznamu"/>
        <w:numPr>
          <w:ilvl w:val="1"/>
          <w:numId w:val="93"/>
        </w:numPr>
        <w:spacing w:before="120" w:after="120"/>
        <w:ind w:left="425" w:hanging="425"/>
        <w:contextualSpacing w:val="0"/>
        <w:jc w:val="both"/>
        <w:rPr>
          <w:rFonts w:eastAsia="Calibri"/>
        </w:rPr>
      </w:pPr>
      <w:r>
        <w:rPr>
          <w:rFonts w:eastAsia="Calibri"/>
        </w:rPr>
        <w:t xml:space="preserve">U prijímateľov, ktorých výstupy majú hmotný aj nehmotný charakter, odporúča sa okrem záložného práva (najčastejšie na hnuteľný a nehnuteľný majetok) a ostatných ZP zvážiť možnosť uplatnenia záložného práva na podnik. Špecifické podniky využívajú </w:t>
      </w:r>
      <w:r>
        <w:rPr>
          <w:rFonts w:eastAsia="Calibri"/>
        </w:rPr>
        <w:lastRenderedPageBreak/>
        <w:t>v transformačnom procese špecifické aktíva, ktoré na jednej strane možno oceniť, možno na nich zriadiť záložné právo na hnuteľnú, prípadne nehnuteľnú vec, no špecifickosť týchto zálohov môže mať za následok (v prípade zlyhania projektu) úplnú nepredajnosť. Napríklad na mieru vyrobené vodné turbíny, stroje na razenie tunelov, pozemky na ktorých stojí špecifický podnik atď. Cieľom záložného práva na podnik, prípadne obchodný podiel je zvýšiť atraktivitu predajnosti zálohu, ktorá môže napríklad na základe získaných licencií, oprávnení, dlhodobých objednávok zvýšiť hodnotu zálohu na požadovanú úroveň. Speňažiteľnosť stroja na razenie tunelov je oveľa nižšia ako podniku, ktorý vlastní z hnuteľných vecí iba predmetný stroj, no má licenciu od banského úradu na razenie tunelov, má vybavené príslušné povolenia, oprávnenia, revízne správy, revízne skúšky, prípadne platnú objednávku na razenie atď. Vhodnosť a účelnosť využitia záložného práva na podnik je treba vždy individuálne posúdiť vzhľadom na špecifiká prijímateľa, s cieľom zachovania hodnoty zálohu pre prípadné zlyhanie projektu.</w:t>
      </w:r>
    </w:p>
    <w:p w14:paraId="5D37B03B" w14:textId="77777777" w:rsidR="00261D27" w:rsidRPr="009B2559" w:rsidRDefault="00D86231" w:rsidP="00C74C50">
      <w:pPr>
        <w:pStyle w:val="MPCKO2"/>
        <w:rPr>
          <w:rFonts w:eastAsia="Calibri"/>
        </w:rPr>
      </w:pPr>
      <w:bookmarkStart w:id="250" w:name="_Toc513644672"/>
      <w:bookmarkStart w:id="251" w:name="_Toc497228020"/>
      <w:r>
        <w:rPr>
          <w:rFonts w:eastAsia="Calibri"/>
        </w:rPr>
        <w:t>3</w:t>
      </w:r>
      <w:r w:rsidR="00261D27">
        <w:rPr>
          <w:rFonts w:eastAsia="Calibri"/>
        </w:rPr>
        <w:t xml:space="preserve">.2 </w:t>
      </w:r>
      <w:r w:rsidR="00261D27" w:rsidRPr="009B2559">
        <w:rPr>
          <w:rFonts w:eastAsia="Calibri"/>
        </w:rPr>
        <w:t>Analýza charakteru prijímateľa</w:t>
      </w:r>
      <w:bookmarkEnd w:id="250"/>
      <w:bookmarkEnd w:id="251"/>
    </w:p>
    <w:p w14:paraId="3C70B11F" w14:textId="77777777" w:rsidR="00261D27" w:rsidRDefault="00261D27" w:rsidP="00C74C50">
      <w:pPr>
        <w:pStyle w:val="Odsekzoznamu"/>
        <w:numPr>
          <w:ilvl w:val="1"/>
          <w:numId w:val="95"/>
        </w:numPr>
        <w:spacing w:before="120" w:after="120"/>
        <w:ind w:left="426" w:hanging="426"/>
        <w:contextualSpacing w:val="0"/>
        <w:jc w:val="both"/>
        <w:rPr>
          <w:rFonts w:eastAsia="Calibri"/>
        </w:rPr>
      </w:pPr>
      <w:r w:rsidRPr="009B2559">
        <w:rPr>
          <w:rFonts w:eastAsia="Calibri"/>
        </w:rPr>
        <w:t>Predmetom analýzy charakteru prijímateľa je poskytnúť RO návod na zanalyzovanie skúmaného subjektu na základe vopred stanovených faktorov, ktoré ovplyvňujú proces rozhodovania RO</w:t>
      </w:r>
      <w:r w:rsidR="008D6C30">
        <w:rPr>
          <w:rFonts w:eastAsia="Calibri"/>
        </w:rPr>
        <w:t xml:space="preserve"> </w:t>
      </w:r>
      <w:r w:rsidRPr="009B2559">
        <w:rPr>
          <w:rFonts w:eastAsia="Calibri"/>
        </w:rPr>
        <w:t xml:space="preserve"> pri voľbe použitia vhodného ZP. Analýzu možno rozdeliť na dva základné okruhy a to na </w:t>
      </w:r>
      <w:r>
        <w:rPr>
          <w:rFonts w:eastAsia="Calibri"/>
        </w:rPr>
        <w:t>:</w:t>
      </w:r>
    </w:p>
    <w:p w14:paraId="4A47C0C9" w14:textId="77777777" w:rsidR="00261D27" w:rsidRDefault="00261D27" w:rsidP="00C74C50">
      <w:pPr>
        <w:numPr>
          <w:ilvl w:val="0"/>
          <w:numId w:val="96"/>
        </w:numPr>
        <w:spacing w:before="120" w:after="120"/>
        <w:ind w:left="851" w:hanging="425"/>
        <w:jc w:val="both"/>
        <w:rPr>
          <w:rFonts w:eastAsia="Calibri"/>
        </w:rPr>
      </w:pPr>
      <w:r w:rsidRPr="009B2559">
        <w:rPr>
          <w:rFonts w:eastAsia="Calibri"/>
        </w:rPr>
        <w:t xml:space="preserve">sektorovú kategorizáciu prijímateľa </w:t>
      </w:r>
    </w:p>
    <w:p w14:paraId="3DBBC6A5" w14:textId="77777777" w:rsidR="00261D27" w:rsidRPr="009B2559" w:rsidRDefault="00261D27" w:rsidP="00C74C50">
      <w:pPr>
        <w:numPr>
          <w:ilvl w:val="0"/>
          <w:numId w:val="96"/>
        </w:numPr>
        <w:spacing w:before="120" w:after="120"/>
        <w:ind w:left="851" w:hanging="425"/>
        <w:jc w:val="both"/>
        <w:rPr>
          <w:rFonts w:eastAsia="Calibri"/>
        </w:rPr>
      </w:pPr>
      <w:r>
        <w:rPr>
          <w:rFonts w:eastAsia="Calibri"/>
        </w:rPr>
        <w:t>nefinančná analýza prijímateľa</w:t>
      </w:r>
    </w:p>
    <w:p w14:paraId="67C089CC" w14:textId="77777777" w:rsidR="00261D27" w:rsidRPr="009B2559" w:rsidRDefault="00D86231" w:rsidP="00C74C50">
      <w:pPr>
        <w:pStyle w:val="MPCKO3"/>
        <w:rPr>
          <w:rFonts w:eastAsia="Calibri"/>
        </w:rPr>
      </w:pPr>
      <w:bookmarkStart w:id="252" w:name="_Toc513644673"/>
      <w:bookmarkStart w:id="253" w:name="_Toc497228021"/>
      <w:r>
        <w:rPr>
          <w:rFonts w:eastAsia="Calibri"/>
        </w:rPr>
        <w:t>3</w:t>
      </w:r>
      <w:r w:rsidR="00261D27">
        <w:rPr>
          <w:rFonts w:eastAsia="Calibri"/>
        </w:rPr>
        <w:t>.2.</w:t>
      </w:r>
      <w:r w:rsidR="005B0BFE">
        <w:rPr>
          <w:rFonts w:eastAsia="Calibri"/>
        </w:rPr>
        <w:t>1</w:t>
      </w:r>
      <w:r w:rsidR="00261D27" w:rsidRPr="009B2559">
        <w:rPr>
          <w:rFonts w:eastAsia="Calibri"/>
        </w:rPr>
        <w:t xml:space="preserve"> Sektorová kategorizácia prijímateľa</w:t>
      </w:r>
      <w:bookmarkEnd w:id="252"/>
      <w:bookmarkEnd w:id="253"/>
    </w:p>
    <w:p w14:paraId="6073397D" w14:textId="77777777" w:rsidR="00261D27" w:rsidRPr="009B2559" w:rsidRDefault="00261D27" w:rsidP="00C74C50">
      <w:pPr>
        <w:pStyle w:val="Odsekzoznamu"/>
        <w:numPr>
          <w:ilvl w:val="1"/>
          <w:numId w:val="98"/>
        </w:numPr>
        <w:spacing w:before="120" w:after="120"/>
        <w:ind w:left="425" w:hanging="425"/>
        <w:contextualSpacing w:val="0"/>
        <w:jc w:val="both"/>
      </w:pPr>
      <w:r w:rsidRPr="009B2559">
        <w:t xml:space="preserve">Účelom sektorovej kategorizácie je zaradiť prijímateľa o NFP do všeobecne platných kategórií, ku ktorým za vzťahujú konkrétne ZP, resp. ich možné použitie. Základným kritériom rozdelenia prijímateľov do jednotlivých kategórii nie je ani tak </w:t>
      </w:r>
      <w:r>
        <w:t>ich</w:t>
      </w:r>
      <w:r w:rsidRPr="009B2559">
        <w:t xml:space="preserve"> právna forma, ale súbor hodnôt, všeobecne záväzných právnych kódexov a zákonov, ktorými sa sledované subjekty riadia a obmedzenia, ktoré z daných predpisov plynú pri voľbe ZP. V zmysle vyššie uvedeného dochádza k nasledovnej kategorizácii prijímateľov:</w:t>
      </w:r>
    </w:p>
    <w:p w14:paraId="3F715D35" w14:textId="77777777" w:rsidR="00261D27" w:rsidRPr="009B2559" w:rsidRDefault="00261D27" w:rsidP="00C74C50">
      <w:pPr>
        <w:numPr>
          <w:ilvl w:val="0"/>
          <w:numId w:val="99"/>
        </w:numPr>
        <w:spacing w:before="120" w:after="120"/>
        <w:ind w:left="851" w:hanging="425"/>
        <w:jc w:val="both"/>
        <w:rPr>
          <w:i/>
        </w:rPr>
      </w:pPr>
      <w:r w:rsidRPr="009B2559">
        <w:rPr>
          <w:i/>
        </w:rPr>
        <w:t>Ústredná správa</w:t>
      </w:r>
    </w:p>
    <w:p w14:paraId="7B118A33" w14:textId="77777777" w:rsidR="00261D27" w:rsidRPr="009B2559" w:rsidRDefault="00261D27" w:rsidP="00C74C50">
      <w:pPr>
        <w:numPr>
          <w:ilvl w:val="1"/>
          <w:numId w:val="100"/>
        </w:numPr>
        <w:spacing w:before="120" w:after="120"/>
        <w:ind w:left="1276" w:hanging="425"/>
        <w:jc w:val="both"/>
      </w:pPr>
      <w:r w:rsidRPr="009B2559">
        <w:t>ústredné orgány štátnej správy</w:t>
      </w:r>
    </w:p>
    <w:p w14:paraId="6AEFBF76" w14:textId="77777777" w:rsidR="00261D27" w:rsidRPr="009B2559" w:rsidRDefault="00261D27" w:rsidP="00C74C50">
      <w:pPr>
        <w:numPr>
          <w:ilvl w:val="1"/>
          <w:numId w:val="100"/>
        </w:numPr>
        <w:spacing w:before="120" w:after="120"/>
        <w:ind w:left="1276" w:hanging="425"/>
        <w:jc w:val="both"/>
      </w:pPr>
      <w:r w:rsidRPr="009B2559">
        <w:t>ostatné ústredné orgány štátnej správy</w:t>
      </w:r>
    </w:p>
    <w:p w14:paraId="0A90F24E" w14:textId="77777777" w:rsidR="00261D27" w:rsidRPr="009B2559" w:rsidRDefault="00261D27" w:rsidP="00C74C50">
      <w:pPr>
        <w:numPr>
          <w:ilvl w:val="1"/>
          <w:numId w:val="100"/>
        </w:numPr>
        <w:spacing w:before="120" w:after="120"/>
        <w:ind w:left="1276" w:hanging="425"/>
        <w:jc w:val="both"/>
      </w:pPr>
      <w:r w:rsidRPr="009B2559">
        <w:t>vyššie uvedenými subjektmi zriadené štátne príspevkové a štátne rozpočtové organizácie</w:t>
      </w:r>
    </w:p>
    <w:p w14:paraId="75AC451E" w14:textId="77777777" w:rsidR="00261D27" w:rsidRDefault="00261D27" w:rsidP="00C74C50">
      <w:pPr>
        <w:numPr>
          <w:ilvl w:val="1"/>
          <w:numId w:val="100"/>
        </w:numPr>
        <w:spacing w:before="120" w:after="120"/>
        <w:ind w:left="1276" w:hanging="425"/>
        <w:jc w:val="both"/>
      </w:pPr>
      <w:r w:rsidRPr="009B2559">
        <w:t>ostatné verejnoprávne subjekty zriadené zákonom v pôsobnosti vyššie uvedených subjektov</w:t>
      </w:r>
    </w:p>
    <w:p w14:paraId="6CE4853C" w14:textId="77777777" w:rsidR="00261D27" w:rsidRPr="00F459BA" w:rsidRDefault="00261D27" w:rsidP="00C74C50">
      <w:pPr>
        <w:spacing w:before="120" w:after="120"/>
        <w:ind w:left="851"/>
        <w:jc w:val="both"/>
      </w:pPr>
      <w:r w:rsidRPr="009B2559">
        <w:t xml:space="preserve">Zákon č. 278/1993 Z.z. (o správe majetku štátu) zakazuje zriadiť záložné právo na majetok štátu, ak osobitý zákon neustanovuje inak, okrem záložného práva, ktoré sa má zriadiť na prevádzanom nehnuteľnom majetku štátu v záujme zabezpečenia úhrady kúpnej ceny kupujúcim, ktorým si banka alebo pobočka zahraničnej banky zabezpečuje svoju pohľadávku z úveru voči kupujúcemu. </w:t>
      </w:r>
      <w:r w:rsidRPr="00F459BA">
        <w:t>Využitie ZP pri tejto kategórii</w:t>
      </w:r>
      <w:r w:rsidR="008D6C30">
        <w:t xml:space="preserve">, aj vzhľadom na ustanovenia zakotvené v zmluve o poskytnutí NFP nie je vhodné a je fakticky zákonom </w:t>
      </w:r>
      <w:r w:rsidR="00D86231">
        <w:t>obmedzené</w:t>
      </w:r>
      <w:r w:rsidRPr="00F459BA">
        <w:t>.</w:t>
      </w:r>
    </w:p>
    <w:p w14:paraId="15D83A06" w14:textId="77777777" w:rsidR="00261D27" w:rsidRPr="009B2559" w:rsidRDefault="00261D27" w:rsidP="00C74C50">
      <w:pPr>
        <w:numPr>
          <w:ilvl w:val="0"/>
          <w:numId w:val="99"/>
        </w:numPr>
        <w:spacing w:before="120" w:after="120"/>
        <w:ind w:left="851" w:hanging="425"/>
        <w:jc w:val="both"/>
        <w:rPr>
          <w:i/>
        </w:rPr>
      </w:pPr>
      <w:r w:rsidRPr="009B2559">
        <w:rPr>
          <w:i/>
        </w:rPr>
        <w:lastRenderedPageBreak/>
        <w:t>Územná samospráva</w:t>
      </w:r>
    </w:p>
    <w:p w14:paraId="2336A8F6" w14:textId="77777777" w:rsidR="00261D27" w:rsidRPr="009B2559" w:rsidRDefault="00261D27" w:rsidP="00C74C50">
      <w:pPr>
        <w:numPr>
          <w:ilvl w:val="1"/>
          <w:numId w:val="101"/>
        </w:numPr>
        <w:spacing w:before="120" w:after="120"/>
        <w:ind w:left="1276" w:hanging="425"/>
        <w:jc w:val="both"/>
      </w:pPr>
      <w:r w:rsidRPr="009B2559">
        <w:t>obce</w:t>
      </w:r>
    </w:p>
    <w:p w14:paraId="02FCA25D" w14:textId="77777777" w:rsidR="00261D27" w:rsidRPr="009B2559" w:rsidRDefault="00261D27" w:rsidP="00C74C50">
      <w:pPr>
        <w:numPr>
          <w:ilvl w:val="1"/>
          <w:numId w:val="101"/>
        </w:numPr>
        <w:spacing w:before="120" w:after="120"/>
        <w:ind w:left="1276" w:hanging="425"/>
        <w:jc w:val="both"/>
      </w:pPr>
      <w:r w:rsidRPr="009B2559">
        <w:t>vyššie územné celky (VÚC)</w:t>
      </w:r>
    </w:p>
    <w:p w14:paraId="30ED77B8" w14:textId="77777777" w:rsidR="00261D27" w:rsidRPr="009B2559" w:rsidRDefault="00261D27" w:rsidP="00C74C50">
      <w:pPr>
        <w:numPr>
          <w:ilvl w:val="1"/>
          <w:numId w:val="101"/>
        </w:numPr>
        <w:spacing w:before="120" w:after="120"/>
        <w:ind w:left="1276" w:hanging="425"/>
        <w:jc w:val="both"/>
      </w:pPr>
      <w:r w:rsidRPr="009B2559">
        <w:t>obcou a VÚC zriadené príspevkové a rozpočtové organizácie zriedené</w:t>
      </w:r>
    </w:p>
    <w:p w14:paraId="21168E96" w14:textId="77777777" w:rsidR="00261D27" w:rsidRPr="009B2559" w:rsidRDefault="00261D27" w:rsidP="00C74C50">
      <w:pPr>
        <w:numPr>
          <w:ilvl w:val="1"/>
          <w:numId w:val="101"/>
        </w:numPr>
        <w:spacing w:before="120" w:after="120"/>
        <w:ind w:left="1276" w:hanging="425"/>
        <w:jc w:val="both"/>
      </w:pPr>
      <w:r w:rsidRPr="009B2559">
        <w:t>ostatné subjekty zriadené zákonom v pôsobnosti vyššie uvedených subjektov</w:t>
      </w:r>
    </w:p>
    <w:p w14:paraId="7968D892" w14:textId="77777777" w:rsidR="00261D27" w:rsidRPr="00F459BA" w:rsidRDefault="00261D27" w:rsidP="00C74C50">
      <w:pPr>
        <w:spacing w:before="120" w:after="120"/>
        <w:ind w:left="851"/>
        <w:jc w:val="both"/>
        <w:rPr>
          <w:i/>
        </w:rPr>
      </w:pPr>
      <w:r>
        <w:rPr>
          <w:i/>
        </w:rPr>
        <w:t>Obce a VÚC</w:t>
      </w:r>
      <w:r w:rsidRPr="00F459BA">
        <w:rPr>
          <w:i/>
        </w:rPr>
        <w:t>:</w:t>
      </w:r>
    </w:p>
    <w:p w14:paraId="46494F33" w14:textId="77777777" w:rsidR="00261D27" w:rsidRDefault="00261D27" w:rsidP="00C74C50">
      <w:pPr>
        <w:spacing w:before="120" w:after="120"/>
        <w:ind w:left="851"/>
        <w:jc w:val="both"/>
      </w:pPr>
      <w:r w:rsidRPr="009B2559">
        <w:t xml:space="preserve">Na majetok vo vlastníctve obce a na majetok vo vlastníctve VÚC, ktorý obce a VÚC nadobudli prechodom majetku štátu v rámci reformy verejnej správy a ktorý ku dňu prechodu slúži na výchovno-vzdelávací proces v oblasti vzdelávania a výchovy a činnosti s nimi bezprostredne súvisiace a na zabezpečenie sociálnej pomoci a zdravotnej starostlivosti, nemožno zriadiť záložné právo, ani zabezpečovací prevod práva, uskutočniť výkon rozhodnutia, konkurzné konanie a vyrovnacie konanie podľa osobitných zákonov. </w:t>
      </w:r>
    </w:p>
    <w:p w14:paraId="0570429B" w14:textId="77777777" w:rsidR="00D86231" w:rsidRDefault="00D86231" w:rsidP="00C74C50">
      <w:pPr>
        <w:spacing w:before="120" w:after="120"/>
        <w:ind w:left="851"/>
        <w:jc w:val="both"/>
        <w:rPr>
          <w:i/>
        </w:rPr>
      </w:pPr>
    </w:p>
    <w:p w14:paraId="3EB7D713" w14:textId="77777777" w:rsidR="00261D27" w:rsidRPr="00F459BA" w:rsidRDefault="00261D27" w:rsidP="00C74C50">
      <w:pPr>
        <w:spacing w:before="120" w:after="120"/>
        <w:ind w:left="851"/>
        <w:jc w:val="both"/>
        <w:rPr>
          <w:i/>
        </w:rPr>
      </w:pPr>
      <w:r w:rsidRPr="00F459BA">
        <w:rPr>
          <w:i/>
        </w:rPr>
        <w:t>Rozpočtové a príspevkové orga</w:t>
      </w:r>
      <w:r>
        <w:rPr>
          <w:i/>
        </w:rPr>
        <w:t>nizácie:</w:t>
      </w:r>
    </w:p>
    <w:p w14:paraId="2DC2D888" w14:textId="77777777" w:rsidR="00261D27" w:rsidRPr="009B2559" w:rsidRDefault="00261D27" w:rsidP="00C74C50">
      <w:pPr>
        <w:spacing w:before="120" w:after="120"/>
        <w:ind w:left="851"/>
        <w:jc w:val="both"/>
      </w:pPr>
      <w:r w:rsidRPr="009B2559">
        <w:t>P</w:t>
      </w:r>
      <w:r>
        <w:t>ri použití</w:t>
      </w:r>
      <w:r w:rsidRPr="009B2559">
        <w:t xml:space="preserve"> ZP </w:t>
      </w:r>
      <w:r>
        <w:t>u</w:t>
      </w:r>
      <w:r w:rsidRPr="009B2559">
        <w:t xml:space="preserve"> rozpočtových a príspevkových organizáci</w:t>
      </w:r>
      <w:r>
        <w:t>í</w:t>
      </w:r>
      <w:r w:rsidRPr="009B2559">
        <w:t xml:space="preserve"> obcí a VÚC je potrebné si uvedomiť, že ich zriaďovateľom je príslušná obec alebo VÚC, prípadne boli prevedené v rámci reformy verejnej správy na obce a VÚC a teda sú považované za právnické osoby obce, resp. VÚC, ktoré sú svojimi príjmami a výdavkami napojené na rozpočty obcí a VÚC (rozpočtové organizácie), alebo sú napojené na príslušné rozpočty príspevkom (príspevkové organizácie). Predmetné subjekty môžu vo vlastnom mene nadobúdať práva a zaväzovať sa odo dňa svojho zriadenia, no v prípade ak spravujú obecný alebo VÚC majetok, je potrebný súhlas obecného zastupiteľstva, prípadne zastupiteľstva VÚC pri nakladaní s majetkovými právami nad hodnotu určenú v zásadách hospodárenia, pretože využité ZP by sa priamo dotýkali obcí a VÚC a nie rozpočtových a príspevkových organizácií ako príjemcov NFP. </w:t>
      </w:r>
    </w:p>
    <w:p w14:paraId="26F9B113" w14:textId="77777777" w:rsidR="00261D27" w:rsidRPr="00F459BA" w:rsidRDefault="00261D27" w:rsidP="00C74C50">
      <w:pPr>
        <w:spacing w:before="120" w:after="120"/>
        <w:ind w:left="851"/>
        <w:jc w:val="both"/>
        <w:rPr>
          <w:i/>
        </w:rPr>
      </w:pPr>
      <w:r w:rsidRPr="00F459BA">
        <w:rPr>
          <w:i/>
        </w:rPr>
        <w:t>Spoločný podnik na základe koncesie</w:t>
      </w:r>
      <w:r>
        <w:rPr>
          <w:i/>
        </w:rPr>
        <w:t>:</w:t>
      </w:r>
    </w:p>
    <w:p w14:paraId="540AED4F" w14:textId="77777777" w:rsidR="00261D27" w:rsidRPr="00EC07D0" w:rsidRDefault="00261D27" w:rsidP="00C74C50">
      <w:pPr>
        <w:spacing w:before="120" w:after="120"/>
        <w:ind w:left="851"/>
        <w:jc w:val="both"/>
      </w:pPr>
      <w:r w:rsidRPr="009B2559">
        <w:t>Ak obec alebo VÚC na účel koncesie zriadia spoločný podnik (a obec alebo VÚC vložili svoj majetok ako vklad pri založení spoločného podniku) spoločne s koncesionárom, alebo ak spoločný podnik založil koncesionár, do ktorého základného imania bol na základe koncesnej zmluvy vložený majetok obce alebo VÚC, a súčasne je tento majetok nehnuteľný majetok (prioritný majetok), nemožno ho použiť na zabezpečenie záväzkov spoločného podniku, koncesionára alebo tretej osoby, ani previesť do vlastníctva iných osôb. Tento majetok nepodlieha ani výkonu rozhodnutia, exekúcii, nie je súčasťou konkurznej podstaty a ani predmetom likvidácie. </w:t>
      </w:r>
      <w:r>
        <w:t xml:space="preserve"> </w:t>
      </w:r>
      <w:r w:rsidRPr="009B2559">
        <w:t>Z vyššie uvedeného je zrejmé, že použitie ZP priamo na spoločný podnik je možné uplatniť iba na ostatný majetok, t.j. na majetok, ktorý nie je prioritný.</w:t>
      </w:r>
    </w:p>
    <w:p w14:paraId="423ECD82" w14:textId="77777777" w:rsidR="00261D27" w:rsidRDefault="00261D27" w:rsidP="00C74C50">
      <w:pPr>
        <w:numPr>
          <w:ilvl w:val="0"/>
          <w:numId w:val="99"/>
        </w:numPr>
        <w:spacing w:before="120" w:after="120"/>
        <w:ind w:left="851" w:hanging="425"/>
        <w:jc w:val="both"/>
        <w:rPr>
          <w:i/>
        </w:rPr>
      </w:pPr>
      <w:r>
        <w:rPr>
          <w:i/>
        </w:rPr>
        <w:t>Tretí sektor</w:t>
      </w:r>
    </w:p>
    <w:p w14:paraId="7E5EDDF2" w14:textId="77777777" w:rsidR="00261D27" w:rsidRPr="009B2559" w:rsidRDefault="00261D27" w:rsidP="00C74C50">
      <w:pPr>
        <w:spacing w:before="120" w:after="120"/>
        <w:ind w:left="851"/>
        <w:jc w:val="both"/>
        <w:rPr>
          <w:i/>
        </w:rPr>
      </w:pPr>
      <w:r w:rsidRPr="009B2559">
        <w:rPr>
          <w:i/>
        </w:rPr>
        <w:t>Neziskové organizácie</w:t>
      </w:r>
    </w:p>
    <w:p w14:paraId="1875986F" w14:textId="77777777" w:rsidR="00261D27" w:rsidRDefault="00261D27" w:rsidP="00C74C50">
      <w:pPr>
        <w:spacing w:before="120" w:after="120"/>
        <w:ind w:left="851"/>
        <w:jc w:val="both"/>
      </w:pPr>
      <w:r w:rsidRPr="009B2559">
        <w:lastRenderedPageBreak/>
        <w:t xml:space="preserve">Voľba vhodného ZP pri tejto kategórii je závislá od toho, kto je zakladateľom neziskovej organizácie a aký majetok užíva. V prípade, ak je zakladateľom alebo spoluzakladateľom štát (ústredná správa), využitie ZP nie je možné aplikovať na prioritný majetok, teda na tú časť majetku, ktorú vložil štát do neziskovej organizácie a ktorá je určená výlučne na zabezpečenie všeobecne prospešných služieb, a to z dôvodu právnej úpravy, kde v zmysle § 31a ods.2 zákona č.  213/1997 Z.z. (zákon o neziskových organizáciách poskytujúcich všeobecne prospešné služby) prioritný majetok nemožno založiť ani ho inak použiť na zabezpečenie záväzkov neziskovej organizácie alebo tretej osoby, nemožno ho predať, darovať ani prenechať do nájmu alebo do výpožičky. Za prioritný majetok je považovaný aj taký majetok, ktorý môže nezisková organizácia užívať od štátu, obcí a VÚC. Ostatný majetok môže byť predmetom akéhokoľvek ZP. </w:t>
      </w:r>
    </w:p>
    <w:p w14:paraId="72659630" w14:textId="77777777" w:rsidR="00261D27" w:rsidRDefault="00261D27" w:rsidP="00C74C50">
      <w:pPr>
        <w:spacing w:before="120" w:after="120"/>
        <w:ind w:left="851"/>
        <w:jc w:val="both"/>
        <w:rPr>
          <w:i/>
        </w:rPr>
      </w:pPr>
      <w:r w:rsidRPr="00E864EA">
        <w:rPr>
          <w:i/>
        </w:rPr>
        <w:t>Nadácie</w:t>
      </w:r>
    </w:p>
    <w:p w14:paraId="3E3FB4A9" w14:textId="77777777" w:rsidR="00261D27" w:rsidRDefault="00261D27" w:rsidP="00C74C50">
      <w:pPr>
        <w:spacing w:before="120" w:after="120"/>
        <w:ind w:left="851"/>
        <w:jc w:val="both"/>
      </w:pPr>
      <w:r w:rsidRPr="00E864EA">
        <w:t xml:space="preserve">Majetok nadácie </w:t>
      </w:r>
      <w:r>
        <w:t>sa skladá z</w:t>
      </w:r>
      <w:r w:rsidRPr="00E864EA">
        <w:t xml:space="preserve"> nadačné</w:t>
      </w:r>
      <w:r>
        <w:t>ho imania (</w:t>
      </w:r>
      <w:r w:rsidRPr="00E879BE">
        <w:t>majetok zapísaný do registra nadácií)</w:t>
      </w:r>
      <w:r>
        <w:t>, nadačného</w:t>
      </w:r>
      <w:r w:rsidRPr="00E864EA">
        <w:t xml:space="preserve"> fond</w:t>
      </w:r>
      <w:r>
        <w:t>u (</w:t>
      </w:r>
      <w:r w:rsidRPr="00E879BE">
        <w:t xml:space="preserve">peňažné prostriedky, ktoré nie sú súčasťou nadačného imania alebo ostatného majetku) </w:t>
      </w:r>
      <w:r>
        <w:t>a ostatného majet</w:t>
      </w:r>
      <w:r w:rsidRPr="00E864EA">
        <w:t>k</w:t>
      </w:r>
      <w:r>
        <w:t>u</w:t>
      </w:r>
      <w:r w:rsidRPr="00E864EA">
        <w:t xml:space="preserve"> nadácie</w:t>
      </w:r>
      <w:r>
        <w:t xml:space="preserve"> (</w:t>
      </w:r>
      <w:r w:rsidRPr="00E879BE">
        <w:t>peňažné prostriedky, cenné papiere, ako aj iné majetkové práva a iné majetkové hodnoty oceniteľné peniazmi.)</w:t>
      </w:r>
      <w:r w:rsidRPr="00E864EA">
        <w:t>.</w:t>
      </w:r>
      <w:r>
        <w:t xml:space="preserve"> Nadačné imanie </w:t>
      </w:r>
      <w:r w:rsidRPr="00E879BE">
        <w:t>nemožno zaťažiť ani použiť na zabezpečenie záväzkov nadácie. Nadácia zodpovedá za svoje záväzky celým svojím majetkom okrem prostriedkov nadačného fondu vytvoreného na plnenie individuálne určenej humanitnej pomoci pre jednotlivca alebo skupinu osôb, ktoré sa ocitli v ohrození života alebo ktoré potrebujú naliehavú pomoc pri postihnutí živelnou pohromou. Ak správca nadácie nezašle ministerstvu vnútra do 15 dní od vytvorenia nadačného fondu písomnú zmluvu alebo rozhodnutie správnej rady o vytvorení nadačného fondu vytvoreného na plnenie individuálne určenej humanitnej pomoci pre jednotlivca alebo skupinu osôb, ktoré sa ocitli v ohrození života alebo ktoré potrebujú naliehavú pomoc pri postihnutí živelnou pohromou, nadácia zodpovedá za svoje záväzky aj prostriedkami tohto nadačného fondu.</w:t>
      </w:r>
    </w:p>
    <w:p w14:paraId="2D028FBD" w14:textId="77777777" w:rsidR="00261D27" w:rsidRDefault="00261D27" w:rsidP="00C74C50">
      <w:pPr>
        <w:spacing w:before="120" w:after="120"/>
        <w:ind w:left="851"/>
        <w:jc w:val="both"/>
        <w:rPr>
          <w:i/>
        </w:rPr>
      </w:pPr>
      <w:r w:rsidRPr="00E879BE">
        <w:rPr>
          <w:i/>
        </w:rPr>
        <w:t>Občianske združenia</w:t>
      </w:r>
    </w:p>
    <w:p w14:paraId="5650FF0E" w14:textId="77777777" w:rsidR="00261D27" w:rsidRPr="00E879BE" w:rsidRDefault="00261D27" w:rsidP="00C74C50">
      <w:pPr>
        <w:spacing w:before="120" w:after="120"/>
        <w:ind w:left="851"/>
        <w:jc w:val="both"/>
      </w:pPr>
      <w:r>
        <w:t xml:space="preserve">Za občianske združenia sa v zmysle zákona o združovaní občanov považujú </w:t>
      </w:r>
      <w:r w:rsidRPr="00E879BE">
        <w:t>spolky, spoločnosti, zväzy, hnutia, kluby a iné občianske združenia, ako aj odborové organizácie</w:t>
      </w:r>
      <w:r>
        <w:t>. Pri občianskych združeniach</w:t>
      </w:r>
      <w:r w:rsidRPr="009B2559">
        <w:t xml:space="preserve"> neexistujú žiadne obmedzenia </w:t>
      </w:r>
      <w:r>
        <w:t>použitia</w:t>
      </w:r>
      <w:r w:rsidRPr="009B2559">
        <w:t xml:space="preserve"> ZP</w:t>
      </w:r>
      <w:r>
        <w:t>.</w:t>
      </w:r>
    </w:p>
    <w:p w14:paraId="7C559B2B" w14:textId="77777777" w:rsidR="00261D27" w:rsidRPr="009B2559" w:rsidRDefault="00261D27" w:rsidP="00C74C50">
      <w:pPr>
        <w:numPr>
          <w:ilvl w:val="0"/>
          <w:numId w:val="99"/>
        </w:numPr>
        <w:spacing w:before="120" w:after="120"/>
        <w:ind w:left="851" w:hanging="425"/>
        <w:jc w:val="both"/>
        <w:rPr>
          <w:i/>
        </w:rPr>
      </w:pPr>
      <w:r w:rsidRPr="009B2559">
        <w:rPr>
          <w:i/>
        </w:rPr>
        <w:t>Subjekty súkromného sektora</w:t>
      </w:r>
    </w:p>
    <w:p w14:paraId="7B2EADB7" w14:textId="77777777" w:rsidR="008D6C30" w:rsidRDefault="00261D27" w:rsidP="00C74C50">
      <w:pPr>
        <w:spacing w:before="120" w:after="120"/>
        <w:ind w:left="851"/>
        <w:jc w:val="both"/>
      </w:pPr>
      <w:r w:rsidRPr="009B2559">
        <w:t xml:space="preserve">V tejto kategórii subjektov neexistujú žiadne obmedzenia </w:t>
      </w:r>
      <w:r>
        <w:t>použitia</w:t>
      </w:r>
      <w:r w:rsidRPr="009B2559">
        <w:t xml:space="preserve"> ZP. </w:t>
      </w:r>
    </w:p>
    <w:p w14:paraId="48CB314D" w14:textId="77777777" w:rsidR="00261D27" w:rsidRDefault="008D6C30" w:rsidP="00C74C50">
      <w:pPr>
        <w:spacing w:before="120" w:after="120"/>
        <w:ind w:left="851"/>
        <w:jc w:val="both"/>
      </w:pPr>
      <w:r>
        <w:t>Aj v prípade, ak na strane prijímateľa neexistujú obmedzenia vo vzťahu k uplatneniu ZP, obmedzenia môžu pri tomto type subjektov vyplývať z postavenia RO ako veriteľa (viď popis jednotlivých zabezpečovacích inštitútov).</w:t>
      </w:r>
      <w:r w:rsidR="00261D27">
        <w:t xml:space="preserve">  </w:t>
      </w:r>
    </w:p>
    <w:p w14:paraId="362F3F80" w14:textId="77777777" w:rsidR="00261D27" w:rsidRDefault="00D86231" w:rsidP="00C74C50">
      <w:pPr>
        <w:pStyle w:val="MPCKO3"/>
        <w:rPr>
          <w:rFonts w:eastAsia="Calibri"/>
        </w:rPr>
      </w:pPr>
      <w:bookmarkStart w:id="254" w:name="_Toc513644674"/>
      <w:bookmarkStart w:id="255" w:name="_Toc497228022"/>
      <w:r>
        <w:t>3</w:t>
      </w:r>
      <w:r w:rsidR="00261D27">
        <w:t>.2.</w:t>
      </w:r>
      <w:r w:rsidR="005B0BFE">
        <w:t>2</w:t>
      </w:r>
      <w:r w:rsidR="00261D27" w:rsidRPr="009B2559">
        <w:t xml:space="preserve"> </w:t>
      </w:r>
      <w:r w:rsidR="00261D27">
        <w:rPr>
          <w:rFonts w:eastAsia="Calibri"/>
        </w:rPr>
        <w:t>Nefinančná analýza prijímateľa</w:t>
      </w:r>
      <w:bookmarkEnd w:id="254"/>
      <w:bookmarkEnd w:id="255"/>
    </w:p>
    <w:p w14:paraId="4DA3D3E3" w14:textId="77777777" w:rsidR="00261D27" w:rsidRPr="005B0BFE" w:rsidRDefault="00261D27" w:rsidP="00C74C50">
      <w:pPr>
        <w:pStyle w:val="Odsekzoznamu"/>
        <w:numPr>
          <w:ilvl w:val="0"/>
          <w:numId w:val="48"/>
        </w:numPr>
        <w:spacing w:before="120" w:after="120"/>
        <w:ind w:left="426" w:hanging="426"/>
        <w:contextualSpacing w:val="0"/>
        <w:jc w:val="both"/>
        <w:rPr>
          <w:rFonts w:eastAsia="Calibri"/>
        </w:rPr>
      </w:pPr>
      <w:r w:rsidRPr="005B0BFE">
        <w:rPr>
          <w:rFonts w:eastAsia="Calibri"/>
        </w:rPr>
        <w:t>Účelom analýzy je posúdenie takých nefinančných faktorov, ktoré majú za úlohu upozorniť poskytovateľa na prípadnú potrebu zvýšenia miery zabezpečenia. Jedná sa prevažne o nasledovné faktory:</w:t>
      </w:r>
    </w:p>
    <w:p w14:paraId="210482C2"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žiadateľ nemá žiadnu skúsenosť s čerpaním zdrojov z EÚ</w:t>
      </w:r>
    </w:p>
    <w:p w14:paraId="45191768"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lastRenderedPageBreak/>
        <w:t>žiadateľ je pomerne novo založený subjekt bez podstatnejšieho majetku</w:t>
      </w:r>
    </w:p>
    <w:p w14:paraId="6EA3BCD5"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žiadateľ zabezpečuje spolufinancovanie projektu v plnej, prípadne v podstatnej miere úverom z banky alebo inej finančnej inštitúcie </w:t>
      </w:r>
    </w:p>
    <w:p w14:paraId="1A901F3B"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 xml:space="preserve">nedostatok komplexných informácii, údajov, dokumentov (napr. žiadateľ nemá uzavretú účtovnú závierku (ÚZ) aspoň za 2 predchádzajúce roky + priebežnú za príslušný rok, ÚZ za predchádzajúce roky nie je zverejnená v registri účtovných závierok, chýbajú poznámky k ÚZ, formalisticky prijatá spoločenská zmluva, </w:t>
      </w:r>
    </w:p>
    <w:p w14:paraId="260AEAFC" w14:textId="77777777" w:rsidR="00261D27" w:rsidRPr="005B0BFE" w:rsidRDefault="00261D27" w:rsidP="00C74C50">
      <w:pPr>
        <w:pStyle w:val="Odsekzoznamu"/>
        <w:numPr>
          <w:ilvl w:val="0"/>
          <w:numId w:val="49"/>
        </w:numPr>
        <w:spacing w:before="120" w:after="120"/>
        <w:ind w:left="851" w:hanging="425"/>
        <w:contextualSpacing w:val="0"/>
        <w:jc w:val="both"/>
        <w:rPr>
          <w:rFonts w:eastAsia="Calibri"/>
        </w:rPr>
      </w:pPr>
      <w:r w:rsidRPr="005B0BFE">
        <w:rPr>
          <w:rFonts w:eastAsia="Calibri"/>
        </w:rPr>
        <w:t>nedostatok manažérskych schopností a</w:t>
      </w:r>
      <w:r w:rsidR="008D6C30" w:rsidRPr="005B0BFE">
        <w:rPr>
          <w:rFonts w:eastAsia="Calibri"/>
        </w:rPr>
        <w:t> </w:t>
      </w:r>
      <w:r w:rsidRPr="005B0BFE">
        <w:rPr>
          <w:rFonts w:eastAsia="Calibri"/>
        </w:rPr>
        <w:t>zručností</w:t>
      </w:r>
      <w:r w:rsidR="008D6C30" w:rsidRPr="005B0BFE">
        <w:rPr>
          <w:rFonts w:eastAsia="Calibri"/>
        </w:rPr>
        <w:t>.</w:t>
      </w:r>
    </w:p>
    <w:p w14:paraId="0BE58324" w14:textId="77777777" w:rsidR="00261D27"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Analýzou vyššie uvedených faktorov by poskytovateľ mal zvážiť z dôvodu opatrnosti využitie takých ZP, aby minimalizovali riziko vzniku straty (v prípade zlyhania projektu), a súčasne aby ZP neodradzovali žiadateľa od snahy získať NFP.</w:t>
      </w:r>
    </w:p>
    <w:p w14:paraId="7EE4BB64" w14:textId="77777777" w:rsidR="00261D27" w:rsidRPr="00C74C50" w:rsidRDefault="00261D27" w:rsidP="00C74C50">
      <w:pPr>
        <w:pStyle w:val="Odsekzoznamu"/>
        <w:numPr>
          <w:ilvl w:val="0"/>
          <w:numId w:val="48"/>
        </w:numPr>
        <w:spacing w:before="120" w:after="120"/>
        <w:ind w:left="426" w:hanging="426"/>
        <w:contextualSpacing w:val="0"/>
        <w:jc w:val="both"/>
        <w:rPr>
          <w:rFonts w:eastAsia="Calibri"/>
        </w:rPr>
      </w:pPr>
      <w:r>
        <w:rPr>
          <w:rFonts w:eastAsia="Calibri"/>
        </w:rPr>
        <w:t>Pre zvýšenie miery zabezpečenia je možné využitie všetkých ZP</w:t>
      </w:r>
      <w:r w:rsidR="008D6C30">
        <w:rPr>
          <w:rFonts w:eastAsia="Calibri"/>
        </w:rPr>
        <w:t>, s obmedzeniami vyplývajúcimi z platnej právnej úpravy</w:t>
      </w:r>
      <w:r>
        <w:rPr>
          <w:rFonts w:eastAsia="Calibri"/>
        </w:rPr>
        <w:t xml:space="preserve">. Pokiaľ to majetkovo-hodnotová situácia prijímateľa umožňuje, je vhodné vychádzať z odporúčaných percent akceptovania z cien ocenenia prípadného predmetu zabezpečenia uvedených v časti </w:t>
      </w:r>
      <w:r w:rsidR="00D86231">
        <w:rPr>
          <w:rFonts w:eastAsia="Calibri"/>
        </w:rPr>
        <w:t>2.1.9</w:t>
      </w:r>
      <w:r w:rsidRPr="00C74C50">
        <w:rPr>
          <w:rFonts w:eastAsia="Calibri"/>
        </w:rPr>
        <w:t xml:space="preserve"> tohto metodického pokynu. Teda ak je možné dosiahnuť väčšie zabezpečenie ako poskytnutá výška NFP, je žiaduce, </w:t>
      </w:r>
      <w:r w:rsidR="00D86231">
        <w:rPr>
          <w:rFonts w:eastAsia="Calibri"/>
        </w:rPr>
        <w:t>aby sa postupovalo podľa časti 2.1.9</w:t>
      </w:r>
      <w:r w:rsidRPr="00C74C50">
        <w:rPr>
          <w:rFonts w:eastAsia="Calibri"/>
        </w:rPr>
        <w:t xml:space="preserve">. </w:t>
      </w:r>
    </w:p>
    <w:p w14:paraId="27F5D7D3" w14:textId="77777777" w:rsidR="00261D27" w:rsidRDefault="00261D27" w:rsidP="00C74C50">
      <w:pPr>
        <w:pStyle w:val="Odsekzoznamu"/>
        <w:numPr>
          <w:ilvl w:val="0"/>
          <w:numId w:val="48"/>
        </w:numPr>
        <w:spacing w:before="120" w:after="120"/>
        <w:ind w:left="426" w:hanging="426"/>
        <w:contextualSpacing w:val="0"/>
        <w:jc w:val="both"/>
        <w:rPr>
          <w:rFonts w:eastAsia="Calibri"/>
        </w:rPr>
      </w:pPr>
      <w:r w:rsidRPr="00C74C50">
        <w:rPr>
          <w:rFonts w:eastAsia="Calibri"/>
        </w:rPr>
        <w:t>Je možné uvažovať (nie požadovať), pre zvýšenie dôveryhodnosti prijímateľa, o ručení, ako dodatočnom ZP s ručiteľským záväzkom konateľa, člena predstavenstva, alebo iného štatutára v iných právnych formách prijímateľa, ktoré by bolo viazané na splnenie odkladacej podmienky, ktorá by bola zmluvne dohodnutá. Záväzok by vznikol len v prípade, ak by boli splnené konkrétne podmienky (napr. porušenie iba konkrétnych povinností, ktoré by znamenali nezrovnalosti, podstatné porušenie zmluvu atď.). V obdobnej podobe by bolo možné uvažovať aj pri aplikovaní záložného práva.</w:t>
      </w:r>
    </w:p>
    <w:p w14:paraId="1D659418" w14:textId="77777777" w:rsidR="00261D27" w:rsidRPr="009B2559" w:rsidRDefault="00D86231" w:rsidP="00C74C50">
      <w:pPr>
        <w:pStyle w:val="MPCKO2"/>
        <w:rPr>
          <w:rFonts w:eastAsia="Calibri"/>
        </w:rPr>
      </w:pPr>
      <w:bookmarkStart w:id="256" w:name="_Toc513644675"/>
      <w:bookmarkStart w:id="257" w:name="_Toc497228023"/>
      <w:r>
        <w:rPr>
          <w:rFonts w:eastAsia="Calibri"/>
        </w:rPr>
        <w:t>3</w:t>
      </w:r>
      <w:r w:rsidR="00261D27">
        <w:rPr>
          <w:rFonts w:eastAsia="Calibri"/>
        </w:rPr>
        <w:t>.3 Dĺ</w:t>
      </w:r>
      <w:r w:rsidR="00261D27" w:rsidRPr="009B2559">
        <w:rPr>
          <w:rFonts w:eastAsia="Calibri"/>
        </w:rPr>
        <w:t>žka trvania realizácie projektu a výška poskytovaného príspevku</w:t>
      </w:r>
      <w:bookmarkEnd w:id="256"/>
      <w:bookmarkEnd w:id="257"/>
    </w:p>
    <w:p w14:paraId="5CEF1969" w14:textId="77777777" w:rsidR="00261D27" w:rsidRDefault="00261D27" w:rsidP="00C74C50">
      <w:pPr>
        <w:pStyle w:val="Odsekzoznamu"/>
        <w:numPr>
          <w:ilvl w:val="1"/>
          <w:numId w:val="46"/>
        </w:numPr>
        <w:spacing w:before="120" w:after="120"/>
        <w:ind w:left="426" w:hanging="426"/>
        <w:contextualSpacing w:val="0"/>
        <w:rPr>
          <w:rFonts w:eastAsia="Calibri"/>
        </w:rPr>
      </w:pPr>
      <w:r>
        <w:rPr>
          <w:rFonts w:eastAsia="Calibri"/>
        </w:rPr>
        <w:t>Vo všeobecnosti platí, že čím je projekt náročnejší na realizáciu, a to nie len z finančného hľadiska ale aj z časového, tým narastá riziko zlyhania predmetného projektu. Hlavné faktory posudzovania sú:</w:t>
      </w:r>
    </w:p>
    <w:p w14:paraId="5BAEAFED" w14:textId="77777777" w:rsidR="00261D27" w:rsidRPr="00C26742" w:rsidRDefault="00261D27" w:rsidP="00C74C50">
      <w:pPr>
        <w:numPr>
          <w:ilvl w:val="0"/>
          <w:numId w:val="47"/>
        </w:numPr>
        <w:spacing w:before="120" w:after="120"/>
        <w:ind w:left="851" w:hanging="425"/>
        <w:jc w:val="both"/>
        <w:rPr>
          <w:rFonts w:eastAsia="Calibri"/>
        </w:rPr>
      </w:pPr>
      <w:r>
        <w:rPr>
          <w:rFonts w:eastAsia="Calibri"/>
        </w:rPr>
        <w:t>zvýšená administratívna náročnosť dlhodobých projektov (vniká v dôsledku plnenia informačných, komunikačných a súčinnostných činností, predkladania monitorovacích správ projektu, obstarania vstupov atď.)</w:t>
      </w:r>
      <w:r w:rsidR="005B0BFE">
        <w:rPr>
          <w:rFonts w:eastAsia="Calibri"/>
        </w:rPr>
        <w:t>,</w:t>
      </w:r>
    </w:p>
    <w:p w14:paraId="57A00EAF" w14:textId="77777777" w:rsidR="00261D27" w:rsidRDefault="00261D27" w:rsidP="00C74C50">
      <w:pPr>
        <w:numPr>
          <w:ilvl w:val="0"/>
          <w:numId w:val="47"/>
        </w:numPr>
        <w:spacing w:before="120" w:after="120"/>
        <w:ind w:left="851" w:hanging="425"/>
        <w:jc w:val="both"/>
        <w:rPr>
          <w:rFonts w:eastAsia="Calibri"/>
        </w:rPr>
      </w:pPr>
      <w:r>
        <w:rPr>
          <w:rFonts w:eastAsia="Calibri"/>
        </w:rPr>
        <w:t>výrazné zníženie hodnôt hnuteľných zálohov v priebehu niekoľkých rokov v dôsledku vzniku novších technológii, užívaním predmetných vecí, amo</w:t>
      </w:r>
      <w:r w:rsidR="00615DDC">
        <w:rPr>
          <w:rFonts w:eastAsia="Calibri"/>
        </w:rPr>
        <w:t>r</w:t>
      </w:r>
      <w:r>
        <w:rPr>
          <w:rFonts w:eastAsia="Calibri"/>
        </w:rPr>
        <w:t>tizáciou (najmä dopravných prostriedkov, strojov, prístrojov, počítačov, notebookov a ich súčastí atď.)</w:t>
      </w:r>
      <w:r w:rsidR="005B0BFE">
        <w:rPr>
          <w:rFonts w:eastAsia="Calibri"/>
        </w:rPr>
        <w:t>,</w:t>
      </w:r>
    </w:p>
    <w:p w14:paraId="32602585" w14:textId="77777777" w:rsidR="00261D27" w:rsidRDefault="00261D27" w:rsidP="00C74C50">
      <w:pPr>
        <w:numPr>
          <w:ilvl w:val="0"/>
          <w:numId w:val="47"/>
        </w:numPr>
        <w:spacing w:before="120" w:after="120"/>
        <w:ind w:left="851" w:hanging="425"/>
        <w:jc w:val="both"/>
        <w:rPr>
          <w:rFonts w:eastAsia="Calibri"/>
        </w:rPr>
      </w:pPr>
      <w:r>
        <w:rPr>
          <w:rFonts w:eastAsia="Calibri"/>
        </w:rPr>
        <w:t>predpoklad postupného vyplácania schváleného NFP (odporúčané postupné zriaďovanie záložného práva, pričom hodnota zálohu musí byť rovná alebo vyššia ako súčet už vyplateného NFP a tej časti, ktorú prijímateľ žiada vyplatiť), prípadné využitie ďalších ZP</w:t>
      </w:r>
      <w:r w:rsidR="005B0BFE">
        <w:rPr>
          <w:rFonts w:eastAsia="Calibri"/>
        </w:rPr>
        <w:t>,</w:t>
      </w:r>
    </w:p>
    <w:p w14:paraId="2D8C1FE8" w14:textId="77777777" w:rsidR="00261D27" w:rsidRDefault="00261D27" w:rsidP="00C74C50">
      <w:pPr>
        <w:numPr>
          <w:ilvl w:val="0"/>
          <w:numId w:val="47"/>
        </w:numPr>
        <w:spacing w:before="120" w:after="120"/>
        <w:ind w:left="851" w:hanging="425"/>
        <w:jc w:val="both"/>
        <w:rPr>
          <w:rFonts w:eastAsia="Calibri"/>
        </w:rPr>
      </w:pPr>
      <w:r>
        <w:rPr>
          <w:rFonts w:eastAsia="Calibri"/>
        </w:rPr>
        <w:lastRenderedPageBreak/>
        <w:t>predpoklad predfinancovania alebo zálohovej platby (odporúčané využívanie bankovej záruky na zabezpečenie zálohovej platby, prípadne ručenia alebo záložného práva)</w:t>
      </w:r>
      <w:r w:rsidR="005B0BFE">
        <w:rPr>
          <w:rFonts w:eastAsia="Calibri"/>
        </w:rPr>
        <w:t>.</w:t>
      </w:r>
    </w:p>
    <w:p w14:paraId="73B0D0C8" w14:textId="77777777" w:rsidR="00261D27" w:rsidRDefault="001B0956" w:rsidP="00C74C50">
      <w:pPr>
        <w:pStyle w:val="MPCKO1"/>
        <w:rPr>
          <w:rFonts w:eastAsia="Calibri"/>
        </w:rPr>
      </w:pPr>
      <w:bookmarkStart w:id="258" w:name="_Toc513644676"/>
      <w:bookmarkStart w:id="259" w:name="_Toc497228024"/>
      <w:r>
        <w:rPr>
          <w:rFonts w:eastAsia="Calibri"/>
        </w:rPr>
        <w:t>4</w:t>
      </w:r>
      <w:r w:rsidR="00261D27" w:rsidRPr="001554E7">
        <w:rPr>
          <w:rFonts w:eastAsia="Calibri"/>
        </w:rPr>
        <w:t xml:space="preserve"> Z</w:t>
      </w:r>
      <w:r w:rsidR="005B0BFE">
        <w:rPr>
          <w:rFonts w:eastAsia="Calibri"/>
        </w:rPr>
        <w:t>áver</w:t>
      </w:r>
      <w:bookmarkEnd w:id="258"/>
      <w:bookmarkEnd w:id="259"/>
    </w:p>
    <w:p w14:paraId="61469020" w14:textId="19A06A76" w:rsidR="00261D27" w:rsidRDefault="00261D27" w:rsidP="00C74C50">
      <w:pPr>
        <w:pStyle w:val="Odsekzoznamu"/>
        <w:numPr>
          <w:ilvl w:val="1"/>
          <w:numId w:val="44"/>
        </w:numPr>
        <w:spacing w:before="120" w:after="120"/>
        <w:ind w:left="426" w:hanging="426"/>
        <w:contextualSpacing w:val="0"/>
        <w:jc w:val="both"/>
      </w:pPr>
      <w:r w:rsidRPr="006D47FB">
        <w:rPr>
          <w:rFonts w:eastAsia="Calibri"/>
        </w:rPr>
        <w:t>Z</w:t>
      </w:r>
      <w:r>
        <w:rPr>
          <w:rFonts w:eastAsia="Calibri"/>
        </w:rPr>
        <w:t xml:space="preserve"> dôvodu zvýšenia úrovne zabezpečenia </w:t>
      </w:r>
      <w:del w:id="260" w:author="Autor">
        <w:r>
          <w:delText xml:space="preserve">budúcich </w:delText>
        </w:r>
      </w:del>
      <w:r>
        <w:t>pohľadávok z príspevku, resp.</w:t>
      </w:r>
      <w:del w:id="261" w:author="Autor">
        <w:r>
          <w:delText xml:space="preserve"> budúcich</w:delText>
        </w:r>
      </w:del>
      <w:r>
        <w:t xml:space="preserve"> pohľadávok z rozhodnutia je žiaduce </w:t>
      </w:r>
      <w:r w:rsidR="008D6C30">
        <w:t xml:space="preserve">pri úprave pravidiel na úrovni jednotlivých OP zvážiť </w:t>
      </w:r>
      <w:r>
        <w:t>využ</w:t>
      </w:r>
      <w:r w:rsidR="008D6C30">
        <w:t>itie</w:t>
      </w:r>
      <w:r>
        <w:t xml:space="preserve"> všetk</w:t>
      </w:r>
      <w:r w:rsidR="008D6C30">
        <w:t>ých</w:t>
      </w:r>
      <w:r>
        <w:t xml:space="preserve"> dostupn</w:t>
      </w:r>
      <w:r w:rsidR="008D6C30">
        <w:t>ých</w:t>
      </w:r>
      <w:r>
        <w:t xml:space="preserve"> for</w:t>
      </w:r>
      <w:r w:rsidR="008D6C30">
        <w:t>iem</w:t>
      </w:r>
      <w:r>
        <w:t xml:space="preserve"> zabezpečenia, ktoré je možné uplatniť u konkrétnych prijímateľov. Ako vhodné riešenie sa naskytuje využitie širšieho zálohu pri záložnom práve, ako napr. záložné právo na  súbory vecí a hromadnú vec, na podnik alebo jeho časť, na obchodný </w:t>
      </w:r>
      <w:r w:rsidR="001B0956">
        <w:t>podiel atď.</w:t>
      </w:r>
      <w:r>
        <w:t xml:space="preserve"> Obdobne využívanie ručenia alebo bankovej záruky umožňuje zvýšiť efektivitu zabezpečenia a súčasne motivuje prijímateľa k splneniu zmluvne dohodnutých podmienok.</w:t>
      </w:r>
    </w:p>
    <w:p w14:paraId="6B14050C" w14:textId="77777777" w:rsidR="00261D27" w:rsidRDefault="00261D27" w:rsidP="00C74C50">
      <w:pPr>
        <w:pStyle w:val="Odsekzoznamu"/>
        <w:numPr>
          <w:ilvl w:val="0"/>
          <w:numId w:val="44"/>
        </w:numPr>
        <w:tabs>
          <w:tab w:val="left" w:pos="5505"/>
        </w:tabs>
        <w:spacing w:before="120" w:after="120"/>
        <w:ind w:left="426" w:hanging="426"/>
        <w:contextualSpacing w:val="0"/>
        <w:jc w:val="both"/>
      </w:pPr>
      <w:r>
        <w:t>Využívanie zabezpečovacích prostriedkov je možné použiť nie len na súkromný a tretí sektor, ale v obmedzenej miere aj na orgány územnej samosprávy (</w:t>
      </w:r>
      <w:r w:rsidRPr="009B2559">
        <w:t>obce</w:t>
      </w:r>
      <w:r>
        <w:t>, mestá, VÚC, nimi zriadené, resp. v ich pôsobnosti rozpočtové, príspevkové organizácie a ostatné subjekty).</w:t>
      </w:r>
    </w:p>
    <w:p w14:paraId="7A128D00" w14:textId="77777777" w:rsidR="00261D27" w:rsidRDefault="00261D27" w:rsidP="00C74C50">
      <w:pPr>
        <w:pStyle w:val="Odsekzoznamu"/>
        <w:numPr>
          <w:ilvl w:val="0"/>
          <w:numId w:val="44"/>
        </w:numPr>
        <w:tabs>
          <w:tab w:val="left" w:pos="5505"/>
        </w:tabs>
        <w:spacing w:before="120" w:after="120"/>
        <w:ind w:left="426" w:hanging="426"/>
        <w:contextualSpacing w:val="0"/>
        <w:jc w:val="both"/>
      </w:pPr>
      <w:r>
        <w:t>Hlavným cieľom má byť zvýšenie úrovne zabezpečenia prihliadnuc na špecifiká konkrétneho prijímateľa, aby pohľadávka bola v akejkoľvek časti realizácie projektu zabezpečená v maximálnej možnej miere vo vzťahu k prijímateľovi.</w:t>
      </w:r>
    </w:p>
    <w:p w14:paraId="34B82BB7" w14:textId="77777777" w:rsidR="00E13B2F" w:rsidRDefault="008D6C30" w:rsidP="00C74C50">
      <w:pPr>
        <w:pStyle w:val="Odsekzoznamu"/>
        <w:numPr>
          <w:ilvl w:val="0"/>
          <w:numId w:val="44"/>
        </w:numPr>
        <w:tabs>
          <w:tab w:val="left" w:pos="5505"/>
        </w:tabs>
        <w:spacing w:before="120" w:after="120"/>
        <w:ind w:left="426" w:hanging="426"/>
        <w:contextualSpacing w:val="0"/>
        <w:jc w:val="both"/>
      </w:pPr>
      <w:r w:rsidRPr="001B0956">
        <w:t>S ohľadom na charakter OP a posúdenie faktorov vplývajúcich na výber zabezpečovacieho prostriedku RO zohľadní odporúčania a informácie uvedené v tomto metodickom pokyne pri nastavení pravidiel pre zabezpečenie pohľadávok v rámci OP.</w:t>
      </w:r>
      <w:r w:rsidRPr="00C74C50">
        <w:rPr>
          <w:b/>
        </w:rPr>
        <w:t xml:space="preserve"> </w:t>
      </w:r>
    </w:p>
    <w:sectPr w:rsidR="00E13B2F" w:rsidSect="00D65F20">
      <w:headerReference w:type="default" r:id="rId10"/>
      <w:footerReference w:type="default" r:id="rId11"/>
      <w:type w:val="continuous"/>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C4FF8" w14:textId="77777777" w:rsidR="00A41045" w:rsidRDefault="00A41045" w:rsidP="00261D27">
      <w:r>
        <w:separator/>
      </w:r>
    </w:p>
  </w:endnote>
  <w:endnote w:type="continuationSeparator" w:id="0">
    <w:p w14:paraId="34069B54" w14:textId="77777777" w:rsidR="00A41045" w:rsidRDefault="00A41045" w:rsidP="00261D27">
      <w:r>
        <w:continuationSeparator/>
      </w:r>
    </w:p>
  </w:endnote>
  <w:endnote w:type="continuationNotice" w:id="1">
    <w:p w14:paraId="142D2A8F" w14:textId="77777777" w:rsidR="00A41045" w:rsidRDefault="00A41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0548A" w14:textId="77777777" w:rsidR="00895D6B" w:rsidRPr="00CF60E2" w:rsidRDefault="00895D6B" w:rsidP="00D65F20">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6D725E27" wp14:editId="5792E14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F8038CD"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2057DFC4" w14:textId="10ADD27B" w:rsidR="00895D6B" w:rsidRPr="00CF60E2" w:rsidRDefault="00895D6B" w:rsidP="00D65F20">
    <w:pPr>
      <w:tabs>
        <w:tab w:val="center" w:pos="4536"/>
        <w:tab w:val="right" w:pos="9072"/>
      </w:tabs>
      <w:jc w:val="right"/>
    </w:pPr>
    <w:r w:rsidRPr="00CF60E2">
      <w:rPr>
        <w:noProof/>
      </w:rPr>
      <w:drawing>
        <wp:anchor distT="0" distB="0" distL="114300" distR="114300" simplePos="0" relativeHeight="251662336" behindDoc="1" locked="0" layoutInCell="1" allowOverlap="1" wp14:anchorId="38D8968A" wp14:editId="681405B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EA5A89">
          <w:rPr>
            <w:noProof/>
          </w:rPr>
          <w:t>30</w:t>
        </w:r>
        <w:r w:rsidRPr="00CF60E2">
          <w:fldChar w:fldCharType="end"/>
        </w:r>
      </w:sdtContent>
    </w:sdt>
  </w:p>
  <w:p w14:paraId="66302D6E" w14:textId="77777777" w:rsidR="00895D6B" w:rsidRDefault="00895D6B" w:rsidP="00D65F20">
    <w:pPr>
      <w:pStyle w:val="Pta"/>
    </w:pPr>
  </w:p>
  <w:p w14:paraId="614BBCE3" w14:textId="77777777" w:rsidR="00895D6B" w:rsidRDefault="00895D6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58DFB" w14:textId="77777777" w:rsidR="00A41045" w:rsidRDefault="00A41045" w:rsidP="00261D27">
      <w:r>
        <w:separator/>
      </w:r>
    </w:p>
  </w:footnote>
  <w:footnote w:type="continuationSeparator" w:id="0">
    <w:p w14:paraId="1BDDA3B7" w14:textId="77777777" w:rsidR="00A41045" w:rsidRDefault="00A41045" w:rsidP="00261D27">
      <w:r>
        <w:continuationSeparator/>
      </w:r>
    </w:p>
  </w:footnote>
  <w:footnote w:type="continuationNotice" w:id="1">
    <w:p w14:paraId="0FEB21F3" w14:textId="77777777" w:rsidR="00A41045" w:rsidRDefault="00A41045"/>
  </w:footnote>
  <w:footnote w:id="2">
    <w:p w14:paraId="1871E8EB" w14:textId="77777777" w:rsidR="00895D6B" w:rsidRDefault="00895D6B">
      <w:pPr>
        <w:pStyle w:val="Textpoznmkypodiarou"/>
      </w:pPr>
      <w:r>
        <w:rPr>
          <w:rStyle w:val="Odkaznapoznmkupodiarou"/>
        </w:rPr>
        <w:footnoteRef/>
      </w:r>
      <w:r>
        <w:t xml:space="preserve"> </w:t>
      </w:r>
      <w:r w:rsidRPr="001B452D">
        <w:t>§ 31 zákona č. 523/2004 Z. z. v znení neskorších predpisov.</w:t>
      </w:r>
    </w:p>
  </w:footnote>
  <w:footnote w:id="3">
    <w:p w14:paraId="65014640" w14:textId="77777777" w:rsidR="00895D6B" w:rsidRDefault="00895D6B" w:rsidP="00261D27">
      <w:pPr>
        <w:pStyle w:val="Textpoznmkypodiarou"/>
      </w:pPr>
      <w:r>
        <w:rPr>
          <w:rStyle w:val="Odkaznapoznmkupodiarou"/>
        </w:rPr>
        <w:footnoteRef/>
      </w:r>
      <w:r>
        <w:t xml:space="preserve"> rozsudok NS SR, sp.zn. 1 Obdo V93/2004 alebo rozsudok NS SR, sp.zn 1 Obdo V 119/2005 </w:t>
      </w:r>
    </w:p>
    <w:p w14:paraId="7CF0FF01" w14:textId="77777777" w:rsidR="00895D6B" w:rsidRDefault="00895D6B" w:rsidP="00261D27">
      <w:pPr>
        <w:pStyle w:val="Textpoznmkypodiarou"/>
      </w:pPr>
    </w:p>
  </w:footnote>
  <w:footnote w:id="4">
    <w:p w14:paraId="4473CFEF" w14:textId="77777777" w:rsidR="00895D6B" w:rsidRDefault="00895D6B" w:rsidP="00261D27">
      <w:pPr>
        <w:pStyle w:val="Textpoznmkypodiarou"/>
      </w:pPr>
      <w:r>
        <w:rPr>
          <w:rStyle w:val="Odkaznapoznmkupodiarou"/>
        </w:rPr>
        <w:footnoteRef/>
      </w:r>
      <w:r>
        <w:t xml:space="preserve"> Pri ZPP k obchodnému podielu je nevyhnutné splnenie podmienok ustanovených pre prevod obchodného </w:t>
      </w:r>
    </w:p>
    <w:p w14:paraId="29FCE65B" w14:textId="77777777" w:rsidR="00895D6B" w:rsidRDefault="00895D6B" w:rsidP="00261D27">
      <w:pPr>
        <w:pStyle w:val="Textpoznmkypodiarou"/>
      </w:pPr>
      <w:r>
        <w:t xml:space="preserve">   podielu v § 115 ObchZ, nesplnením uvedených podmienok obchodný podiel previesť nemožno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145CA" w14:textId="77777777" w:rsidR="0069350D" w:rsidRPr="00CF60E2" w:rsidRDefault="0069350D" w:rsidP="00D65F20">
    <w:pPr>
      <w:tabs>
        <w:tab w:val="center" w:pos="4536"/>
        <w:tab w:val="right" w:pos="9072"/>
      </w:tabs>
      <w:rPr>
        <w:del w:id="262" w:author="Autor"/>
      </w:rPr>
    </w:pPr>
    <w:del w:id="263" w:author="Autor">
      <w:r w:rsidRPr="00CF60E2">
        <w:rPr>
          <w:noProof/>
        </w:rPr>
        <mc:AlternateContent>
          <mc:Choice Requires="wps">
            <w:drawing>
              <wp:anchor distT="0" distB="0" distL="114300" distR="114300" simplePos="0" relativeHeight="251664384" behindDoc="0" locked="0" layoutInCell="1" allowOverlap="1" wp14:anchorId="4DEF21D6" wp14:editId="69F1E535">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793B9A96" id="Rovná spojnica 5"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del>
  </w:p>
  <w:customXmlDelRangeStart w:id="264" w:author="Autor"/>
  <w:sdt>
    <w:sdtPr>
      <w:rPr>
        <w:szCs w:val="20"/>
      </w:rPr>
      <w:id w:val="-1831665570"/>
      <w:date w:fullDate="2017-10-31T00:00:00Z">
        <w:dateFormat w:val="dd.MM.yyyy"/>
        <w:lid w:val="sk-SK"/>
        <w:storeMappedDataAs w:val="dateTime"/>
        <w:calendar w:val="gregorian"/>
      </w:date>
    </w:sdtPr>
    <w:sdtEndPr/>
    <w:sdtContent>
      <w:customXmlDelRangeEnd w:id="264"/>
      <w:p w14:paraId="1E4147BD" w14:textId="77777777" w:rsidR="0069350D" w:rsidRDefault="00227119" w:rsidP="00D65F20">
        <w:pPr>
          <w:tabs>
            <w:tab w:val="center" w:pos="4536"/>
            <w:tab w:val="right" w:pos="9072"/>
          </w:tabs>
          <w:jc w:val="right"/>
          <w:rPr>
            <w:del w:id="265" w:author="Autor"/>
            <w:szCs w:val="20"/>
          </w:rPr>
        </w:pPr>
        <w:del w:id="266" w:author="Autor">
          <w:r>
            <w:rPr>
              <w:szCs w:val="20"/>
            </w:rPr>
            <w:delText>31.10.2017</w:delText>
          </w:r>
        </w:del>
      </w:p>
      <w:customXmlDelRangeStart w:id="267" w:author="Autor"/>
    </w:sdtContent>
  </w:sdt>
  <w:customXmlDelRangeEnd w:id="267"/>
  <w:p w14:paraId="661E056D" w14:textId="00001564" w:rsidR="00895D6B" w:rsidRPr="00CF60E2" w:rsidRDefault="00895D6B" w:rsidP="00D65F20">
    <w:pPr>
      <w:tabs>
        <w:tab w:val="center" w:pos="4536"/>
        <w:tab w:val="right" w:pos="9072"/>
      </w:tabs>
      <w:rPr>
        <w:ins w:id="268" w:author="Autor"/>
      </w:rPr>
    </w:pPr>
    <w:ins w:id="269" w:author="Autor">
      <w:r w:rsidRPr="00CF60E2">
        <w:rPr>
          <w:noProof/>
        </w:rPr>
        <mc:AlternateContent>
          <mc:Choice Requires="wps">
            <w:drawing>
              <wp:anchor distT="0" distB="0" distL="114300" distR="114300" simplePos="0" relativeHeight="251658752" behindDoc="0" locked="0" layoutInCell="1" allowOverlap="1" wp14:anchorId="20DA2B82" wp14:editId="6CC3D74A">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F8A6EC4" id="Rovná spojnica 5"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oPjRng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ins>
  </w:p>
  <w:customXmlInsRangeStart w:id="270" w:author="Autor"/>
  <w:sdt>
    <w:sdtPr>
      <w:rPr>
        <w:szCs w:val="20"/>
      </w:rPr>
      <w:id w:val="2070840989"/>
      <w:date w:fullDate="2018-05-09T00:00:00Z">
        <w:dateFormat w:val="dd.MM.yyyy"/>
        <w:lid w:val="sk-SK"/>
        <w:storeMappedDataAs w:val="dateTime"/>
        <w:calendar w:val="gregorian"/>
      </w:date>
    </w:sdtPr>
    <w:sdtEndPr/>
    <w:sdtContent>
      <w:customXmlInsRangeEnd w:id="270"/>
      <w:p w14:paraId="28C314AB" w14:textId="77777777" w:rsidR="00895D6B" w:rsidRDefault="00B9317E" w:rsidP="00D65F20">
        <w:pPr>
          <w:tabs>
            <w:tab w:val="center" w:pos="4536"/>
            <w:tab w:val="right" w:pos="9072"/>
          </w:tabs>
          <w:jc w:val="right"/>
          <w:rPr>
            <w:ins w:id="271" w:author="Autor"/>
            <w:szCs w:val="20"/>
          </w:rPr>
        </w:pPr>
        <w:ins w:id="272" w:author="Autor">
          <w:r>
            <w:rPr>
              <w:szCs w:val="20"/>
            </w:rPr>
            <w:t>09.05.2018</w:t>
          </w:r>
        </w:ins>
      </w:p>
      <w:customXmlInsRangeStart w:id="273" w:author="Autor"/>
    </w:sdtContent>
  </w:sdt>
  <w:customXmlInsRangeEnd w:id="273"/>
  <w:p w14:paraId="5EFCB771" w14:textId="77777777" w:rsidR="00895D6B" w:rsidRDefault="00895D6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BAA"/>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1925E57"/>
    <w:multiLevelType w:val="hybridMultilevel"/>
    <w:tmpl w:val="01AC976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2760FD0"/>
    <w:multiLevelType w:val="hybridMultilevel"/>
    <w:tmpl w:val="8300FB4C"/>
    <w:lvl w:ilvl="0" w:tplc="041B0011">
      <w:start w:val="1"/>
      <w:numFmt w:val="decimal"/>
      <w:lvlText w:val="%1)"/>
      <w:lvlJc w:val="left"/>
      <w:pPr>
        <w:ind w:left="1800" w:hanging="360"/>
      </w:pPr>
    </w:lvl>
    <w:lvl w:ilvl="1" w:tplc="041B0011">
      <w:start w:val="1"/>
      <w:numFmt w:val="decimal"/>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 w15:restartNumberingAfterBreak="0">
    <w:nsid w:val="038A79B8"/>
    <w:multiLevelType w:val="hybridMultilevel"/>
    <w:tmpl w:val="F3E2DF28"/>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6A0BB3"/>
    <w:multiLevelType w:val="hybridMultilevel"/>
    <w:tmpl w:val="99F6ECD2"/>
    <w:lvl w:ilvl="0" w:tplc="B360DF7A">
      <w:start w:val="1"/>
      <w:numFmt w:val="decimal"/>
      <w:lvlText w:val="%1."/>
      <w:lvlJc w:val="left"/>
      <w:pPr>
        <w:ind w:left="720" w:hanging="360"/>
      </w:pPr>
      <w:rPr>
        <w:rFonts w:ascii="Times New Roman" w:eastAsia="Calibri"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6365B5"/>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5820A1D"/>
    <w:multiLevelType w:val="hybridMultilevel"/>
    <w:tmpl w:val="4A68D8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E24D74"/>
    <w:multiLevelType w:val="hybridMultilevel"/>
    <w:tmpl w:val="4950EC6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600505C"/>
    <w:multiLevelType w:val="hybridMultilevel"/>
    <w:tmpl w:val="56AC821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8C17A28"/>
    <w:multiLevelType w:val="hybridMultilevel"/>
    <w:tmpl w:val="A4D89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8D87DDF"/>
    <w:multiLevelType w:val="hybridMultilevel"/>
    <w:tmpl w:val="5896D56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DE0F71"/>
    <w:multiLevelType w:val="hybridMultilevel"/>
    <w:tmpl w:val="48623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1AA5C84"/>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3DD453E"/>
    <w:multiLevelType w:val="multilevel"/>
    <w:tmpl w:val="4B5C97E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4B770A6"/>
    <w:multiLevelType w:val="hybridMultilevel"/>
    <w:tmpl w:val="B6DA5A3E"/>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57E450D"/>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B577EA"/>
    <w:multiLevelType w:val="hybridMultilevel"/>
    <w:tmpl w:val="44467F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71B26C0"/>
    <w:multiLevelType w:val="hybridMultilevel"/>
    <w:tmpl w:val="B178D8F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79F764C"/>
    <w:multiLevelType w:val="hybridMultilevel"/>
    <w:tmpl w:val="3D4013EA"/>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8470B0D"/>
    <w:multiLevelType w:val="hybridMultilevel"/>
    <w:tmpl w:val="709A61B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F640390"/>
    <w:multiLevelType w:val="hybridMultilevel"/>
    <w:tmpl w:val="9272CD9C"/>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F8C666B"/>
    <w:multiLevelType w:val="hybridMultilevel"/>
    <w:tmpl w:val="DFFE9C1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00C14DA"/>
    <w:multiLevelType w:val="hybridMultilevel"/>
    <w:tmpl w:val="A6A45B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0883FF2"/>
    <w:multiLevelType w:val="hybridMultilevel"/>
    <w:tmpl w:val="B1AED3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1E80063"/>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2EB4AE7"/>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248958A1"/>
    <w:multiLevelType w:val="hybridMultilevel"/>
    <w:tmpl w:val="A38A68F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82261FA"/>
    <w:multiLevelType w:val="hybridMultilevel"/>
    <w:tmpl w:val="DCDEA9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8DB11DC"/>
    <w:multiLevelType w:val="hybridMultilevel"/>
    <w:tmpl w:val="C7DA6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FA2B82"/>
    <w:multiLevelType w:val="hybridMultilevel"/>
    <w:tmpl w:val="BAAAC310"/>
    <w:lvl w:ilvl="0" w:tplc="F5CAF6C6">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D985BA7"/>
    <w:multiLevelType w:val="hybridMultilevel"/>
    <w:tmpl w:val="BAAABC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E012335"/>
    <w:multiLevelType w:val="hybridMultilevel"/>
    <w:tmpl w:val="B2387DDA"/>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ECB6428"/>
    <w:multiLevelType w:val="hybridMultilevel"/>
    <w:tmpl w:val="5318155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EC0E93"/>
    <w:multiLevelType w:val="hybridMultilevel"/>
    <w:tmpl w:val="7A0A37F6"/>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32103C60"/>
    <w:multiLevelType w:val="hybridMultilevel"/>
    <w:tmpl w:val="C158FC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59E2DFB"/>
    <w:multiLevelType w:val="multilevel"/>
    <w:tmpl w:val="4FFC092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5A5472B"/>
    <w:multiLevelType w:val="hybridMultilevel"/>
    <w:tmpl w:val="F4C4B5A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7" w15:restartNumberingAfterBreak="0">
    <w:nsid w:val="38E7223F"/>
    <w:multiLevelType w:val="hybridMultilevel"/>
    <w:tmpl w:val="27184EDC"/>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9B33FF9"/>
    <w:multiLevelType w:val="hybridMultilevel"/>
    <w:tmpl w:val="E2321A8A"/>
    <w:lvl w:ilvl="0" w:tplc="47B2E49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B4B6EC0"/>
    <w:multiLevelType w:val="hybridMultilevel"/>
    <w:tmpl w:val="9000C3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CEA2CD9"/>
    <w:multiLevelType w:val="multilevel"/>
    <w:tmpl w:val="55C60CD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D900F64"/>
    <w:multiLevelType w:val="hybridMultilevel"/>
    <w:tmpl w:val="30408B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E306B99"/>
    <w:multiLevelType w:val="hybridMultilevel"/>
    <w:tmpl w:val="5AEEF4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F710E56"/>
    <w:multiLevelType w:val="hybridMultilevel"/>
    <w:tmpl w:val="5DBC5D3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4" w15:restartNumberingAfterBreak="0">
    <w:nsid w:val="4054069B"/>
    <w:multiLevelType w:val="hybridMultilevel"/>
    <w:tmpl w:val="1CC62396"/>
    <w:lvl w:ilvl="0" w:tplc="041B0017">
      <w:start w:val="1"/>
      <w:numFmt w:val="lowerLetter"/>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3997B97"/>
    <w:multiLevelType w:val="hybridMultilevel"/>
    <w:tmpl w:val="52B687C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5CF5971"/>
    <w:multiLevelType w:val="hybridMultilevel"/>
    <w:tmpl w:val="01183C7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46417C0C"/>
    <w:multiLevelType w:val="hybridMultilevel"/>
    <w:tmpl w:val="7716F02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7EB3B77"/>
    <w:multiLevelType w:val="hybridMultilevel"/>
    <w:tmpl w:val="0A3A9EB4"/>
    <w:lvl w:ilvl="0" w:tplc="041B0011">
      <w:start w:val="1"/>
      <w:numFmt w:val="decimal"/>
      <w:lvlText w:val="%1)"/>
      <w:lvlJc w:val="left"/>
      <w:pPr>
        <w:ind w:left="1800" w:hanging="360"/>
      </w:p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9" w15:restartNumberingAfterBreak="0">
    <w:nsid w:val="4A295360"/>
    <w:multiLevelType w:val="multilevel"/>
    <w:tmpl w:val="B8AAE7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ABA0EB0"/>
    <w:multiLevelType w:val="hybridMultilevel"/>
    <w:tmpl w:val="63123B0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CEB0C8B"/>
    <w:multiLevelType w:val="hybridMultilevel"/>
    <w:tmpl w:val="5E684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4D7D0706"/>
    <w:multiLevelType w:val="hybridMultilevel"/>
    <w:tmpl w:val="530E9B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DB25DBA"/>
    <w:multiLevelType w:val="hybridMultilevel"/>
    <w:tmpl w:val="6B4E1A66"/>
    <w:lvl w:ilvl="0" w:tplc="041B000F">
      <w:start w:val="1"/>
      <w:numFmt w:val="decimal"/>
      <w:lvlText w:val="%1."/>
      <w:lvlJc w:val="left"/>
      <w:pPr>
        <w:ind w:left="720" w:hanging="360"/>
      </w:p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E100660"/>
    <w:multiLevelType w:val="hybridMultilevel"/>
    <w:tmpl w:val="7792819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ED041D3"/>
    <w:multiLevelType w:val="hybridMultilevel"/>
    <w:tmpl w:val="6D689AD4"/>
    <w:lvl w:ilvl="0" w:tplc="47B2E492">
      <w:numFmt w:val="bullet"/>
      <w:lvlText w:val="-"/>
      <w:lvlJc w:val="left"/>
      <w:pPr>
        <w:ind w:left="720" w:hanging="360"/>
      </w:pPr>
      <w:rPr>
        <w:rFonts w:ascii="Times New Roman" w:eastAsia="Times New Roman" w:hAnsi="Times New Roman" w:cs="Times New Roman" w:hint="default"/>
      </w:rPr>
    </w:lvl>
    <w:lvl w:ilvl="1" w:tplc="E846749E">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6" w15:restartNumberingAfterBreak="0">
    <w:nsid w:val="502312DC"/>
    <w:multiLevelType w:val="hybridMultilevel"/>
    <w:tmpl w:val="7300522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0A634DE"/>
    <w:multiLevelType w:val="hybridMultilevel"/>
    <w:tmpl w:val="B9DE0B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52456A36"/>
    <w:multiLevelType w:val="hybridMultilevel"/>
    <w:tmpl w:val="EC3E8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687604"/>
    <w:multiLevelType w:val="hybridMultilevel"/>
    <w:tmpl w:val="7FD0C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54365B6A"/>
    <w:multiLevelType w:val="hybridMultilevel"/>
    <w:tmpl w:val="D40A34E2"/>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61" w15:restartNumberingAfterBreak="0">
    <w:nsid w:val="54923806"/>
    <w:multiLevelType w:val="hybridMultilevel"/>
    <w:tmpl w:val="F7F8A55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551548D"/>
    <w:multiLevelType w:val="hybridMultilevel"/>
    <w:tmpl w:val="181A018A"/>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6F7A0BF8">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5876400"/>
    <w:multiLevelType w:val="hybridMultilevel"/>
    <w:tmpl w:val="D99A727C"/>
    <w:lvl w:ilvl="0" w:tplc="8F1828E6">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75A4EF0"/>
    <w:multiLevelType w:val="hybridMultilevel"/>
    <w:tmpl w:val="473E9CC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76917D1"/>
    <w:multiLevelType w:val="hybridMultilevel"/>
    <w:tmpl w:val="4228783A"/>
    <w:lvl w:ilvl="0" w:tplc="5A3E8E00">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57D678BB"/>
    <w:multiLevelType w:val="hybridMultilevel"/>
    <w:tmpl w:val="DF901A5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98F1836"/>
    <w:multiLevelType w:val="hybridMultilevel"/>
    <w:tmpl w:val="19F2AEA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15:restartNumberingAfterBreak="0">
    <w:nsid w:val="59B717C5"/>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59CE7542"/>
    <w:multiLevelType w:val="hybridMultilevel"/>
    <w:tmpl w:val="8B687B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5AE84A4F"/>
    <w:multiLevelType w:val="hybridMultilevel"/>
    <w:tmpl w:val="3BDE3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5B4B044F"/>
    <w:multiLevelType w:val="hybridMultilevel"/>
    <w:tmpl w:val="0706EEB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BCF6C82"/>
    <w:multiLevelType w:val="hybridMultilevel"/>
    <w:tmpl w:val="E8FE02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BDB358D"/>
    <w:multiLevelType w:val="hybridMultilevel"/>
    <w:tmpl w:val="60C26B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5C963D1A"/>
    <w:multiLevelType w:val="hybridMultilevel"/>
    <w:tmpl w:val="A0C8875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CEF01AD"/>
    <w:multiLevelType w:val="hybridMultilevel"/>
    <w:tmpl w:val="D87ED5E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06A09D4"/>
    <w:multiLevelType w:val="hybridMultilevel"/>
    <w:tmpl w:val="7EF851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07A716C"/>
    <w:multiLevelType w:val="hybridMultilevel"/>
    <w:tmpl w:val="E64A3AFA"/>
    <w:lvl w:ilvl="0" w:tplc="12FA73B8">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17F1483"/>
    <w:multiLevelType w:val="hybridMultilevel"/>
    <w:tmpl w:val="2DB85444"/>
    <w:lvl w:ilvl="0" w:tplc="041B0001">
      <w:start w:val="1"/>
      <w:numFmt w:val="bullet"/>
      <w:lvlText w:val=""/>
      <w:lvlJc w:val="left"/>
      <w:pPr>
        <w:ind w:left="720" w:hanging="360"/>
      </w:pPr>
      <w:rPr>
        <w:rFonts w:ascii="Symbol" w:hAnsi="Symbol" w:hint="default"/>
      </w:rPr>
    </w:lvl>
    <w:lvl w:ilvl="1" w:tplc="041B0011">
      <w:start w:val="1"/>
      <w:numFmt w:val="decimal"/>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21336DB"/>
    <w:multiLevelType w:val="hybridMultilevel"/>
    <w:tmpl w:val="5C9684F4"/>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6330A64"/>
    <w:multiLevelType w:val="multilevel"/>
    <w:tmpl w:val="83E092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70D1A41"/>
    <w:multiLevelType w:val="hybridMultilevel"/>
    <w:tmpl w:val="B120907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15:restartNumberingAfterBreak="0">
    <w:nsid w:val="67A7519C"/>
    <w:multiLevelType w:val="hybridMultilevel"/>
    <w:tmpl w:val="1D82500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8142400"/>
    <w:multiLevelType w:val="hybridMultilevel"/>
    <w:tmpl w:val="975044FC"/>
    <w:lvl w:ilvl="0" w:tplc="041B0017">
      <w:start w:val="1"/>
      <w:numFmt w:val="lowerLetter"/>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84" w15:restartNumberingAfterBreak="0">
    <w:nsid w:val="689D1A70"/>
    <w:multiLevelType w:val="hybridMultilevel"/>
    <w:tmpl w:val="01B27D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95E0FCF"/>
    <w:multiLevelType w:val="hybridMultilevel"/>
    <w:tmpl w:val="8408B6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6A877AF6"/>
    <w:multiLevelType w:val="hybridMultilevel"/>
    <w:tmpl w:val="237A68C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C2D3940"/>
    <w:multiLevelType w:val="hybridMultilevel"/>
    <w:tmpl w:val="1D92D220"/>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6E1037B4"/>
    <w:multiLevelType w:val="hybridMultilevel"/>
    <w:tmpl w:val="5FC45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E5E5B25"/>
    <w:multiLevelType w:val="hybridMultilevel"/>
    <w:tmpl w:val="E15AC92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1E1208E"/>
    <w:multiLevelType w:val="hybridMultilevel"/>
    <w:tmpl w:val="53C6537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32C2074"/>
    <w:multiLevelType w:val="hybridMultilevel"/>
    <w:tmpl w:val="55D8D2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5CE1EBF"/>
    <w:multiLevelType w:val="hybridMultilevel"/>
    <w:tmpl w:val="9746BE40"/>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15:restartNumberingAfterBreak="0">
    <w:nsid w:val="78F22D1B"/>
    <w:multiLevelType w:val="hybridMultilevel"/>
    <w:tmpl w:val="C22C9D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7A1B1E70"/>
    <w:multiLevelType w:val="hybridMultilevel"/>
    <w:tmpl w:val="DEB4465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A2411A8"/>
    <w:multiLevelType w:val="hybridMultilevel"/>
    <w:tmpl w:val="AE92A9C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8" w15:restartNumberingAfterBreak="0">
    <w:nsid w:val="7B5413D7"/>
    <w:multiLevelType w:val="hybridMultilevel"/>
    <w:tmpl w:val="AEAEDFFE"/>
    <w:lvl w:ilvl="0" w:tplc="041B000F">
      <w:start w:val="1"/>
      <w:numFmt w:val="decimal"/>
      <w:lvlText w:val="%1."/>
      <w:lvlJc w:val="left"/>
      <w:pPr>
        <w:ind w:left="720" w:hanging="360"/>
      </w:pPr>
      <w:rPr>
        <w:rFonts w:hint="default"/>
      </w:rPr>
    </w:lvl>
    <w:lvl w:ilvl="1" w:tplc="041B000F">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EA007CC"/>
    <w:multiLevelType w:val="hybridMultilevel"/>
    <w:tmpl w:val="7826C45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7F4F5C82"/>
    <w:multiLevelType w:val="hybridMultilevel"/>
    <w:tmpl w:val="4CE4293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1" w15:restartNumberingAfterBreak="0">
    <w:nsid w:val="7F9D7B2D"/>
    <w:multiLevelType w:val="hybridMultilevel"/>
    <w:tmpl w:val="70B8BA0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8"/>
  </w:num>
  <w:num w:numId="2">
    <w:abstractNumId w:val="19"/>
  </w:num>
  <w:num w:numId="3">
    <w:abstractNumId w:val="27"/>
  </w:num>
  <w:num w:numId="4">
    <w:abstractNumId w:val="65"/>
  </w:num>
  <w:num w:numId="5">
    <w:abstractNumId w:val="61"/>
  </w:num>
  <w:num w:numId="6">
    <w:abstractNumId w:val="80"/>
  </w:num>
  <w:num w:numId="7">
    <w:abstractNumId w:val="69"/>
  </w:num>
  <w:num w:numId="8">
    <w:abstractNumId w:val="9"/>
  </w:num>
  <w:num w:numId="9">
    <w:abstractNumId w:val="6"/>
  </w:num>
  <w:num w:numId="10">
    <w:abstractNumId w:val="1"/>
  </w:num>
  <w:num w:numId="11">
    <w:abstractNumId w:val="86"/>
  </w:num>
  <w:num w:numId="12">
    <w:abstractNumId w:val="60"/>
  </w:num>
  <w:num w:numId="13">
    <w:abstractNumId w:val="75"/>
  </w:num>
  <w:num w:numId="14">
    <w:abstractNumId w:val="95"/>
  </w:num>
  <w:num w:numId="15">
    <w:abstractNumId w:val="58"/>
  </w:num>
  <w:num w:numId="16">
    <w:abstractNumId w:val="16"/>
  </w:num>
  <w:num w:numId="17">
    <w:abstractNumId w:val="73"/>
  </w:num>
  <w:num w:numId="18">
    <w:abstractNumId w:val="36"/>
  </w:num>
  <w:num w:numId="19">
    <w:abstractNumId w:val="51"/>
  </w:num>
  <w:num w:numId="20">
    <w:abstractNumId w:val="39"/>
  </w:num>
  <w:num w:numId="21">
    <w:abstractNumId w:val="11"/>
  </w:num>
  <w:num w:numId="22">
    <w:abstractNumId w:val="22"/>
  </w:num>
  <w:num w:numId="23">
    <w:abstractNumId w:val="59"/>
  </w:num>
  <w:num w:numId="24">
    <w:abstractNumId w:val="70"/>
  </w:num>
  <w:num w:numId="25">
    <w:abstractNumId w:val="85"/>
  </w:num>
  <w:num w:numId="26">
    <w:abstractNumId w:val="63"/>
  </w:num>
  <w:num w:numId="27">
    <w:abstractNumId w:val="35"/>
  </w:num>
  <w:num w:numId="28">
    <w:abstractNumId w:val="40"/>
  </w:num>
  <w:num w:numId="29">
    <w:abstractNumId w:val="14"/>
  </w:num>
  <w:num w:numId="30">
    <w:abstractNumId w:val="30"/>
  </w:num>
  <w:num w:numId="31">
    <w:abstractNumId w:val="49"/>
  </w:num>
  <w:num w:numId="32">
    <w:abstractNumId w:val="13"/>
  </w:num>
  <w:num w:numId="33">
    <w:abstractNumId w:val="24"/>
  </w:num>
  <w:num w:numId="34">
    <w:abstractNumId w:val="57"/>
  </w:num>
  <w:num w:numId="35">
    <w:abstractNumId w:val="67"/>
  </w:num>
  <w:num w:numId="36">
    <w:abstractNumId w:val="81"/>
  </w:num>
  <w:num w:numId="37">
    <w:abstractNumId w:val="29"/>
  </w:num>
  <w:num w:numId="38">
    <w:abstractNumId w:val="55"/>
  </w:num>
  <w:num w:numId="39">
    <w:abstractNumId w:val="38"/>
  </w:num>
  <w:num w:numId="40">
    <w:abstractNumId w:val="84"/>
  </w:num>
  <w:num w:numId="41">
    <w:abstractNumId w:val="66"/>
  </w:num>
  <w:num w:numId="42">
    <w:abstractNumId w:val="62"/>
  </w:num>
  <w:num w:numId="43">
    <w:abstractNumId w:val="23"/>
  </w:num>
  <w:num w:numId="44">
    <w:abstractNumId w:val="3"/>
  </w:num>
  <w:num w:numId="45">
    <w:abstractNumId w:val="32"/>
  </w:num>
  <w:num w:numId="46">
    <w:abstractNumId w:val="10"/>
  </w:num>
  <w:num w:numId="47">
    <w:abstractNumId w:val="45"/>
  </w:num>
  <w:num w:numId="48">
    <w:abstractNumId w:val="42"/>
  </w:num>
  <w:num w:numId="49">
    <w:abstractNumId w:val="43"/>
  </w:num>
  <w:num w:numId="50">
    <w:abstractNumId w:val="54"/>
  </w:num>
  <w:num w:numId="51">
    <w:abstractNumId w:val="28"/>
  </w:num>
  <w:num w:numId="52">
    <w:abstractNumId w:val="25"/>
  </w:num>
  <w:num w:numId="53">
    <w:abstractNumId w:val="0"/>
  </w:num>
  <w:num w:numId="54">
    <w:abstractNumId w:val="5"/>
  </w:num>
  <w:num w:numId="55">
    <w:abstractNumId w:val="97"/>
  </w:num>
  <w:num w:numId="56">
    <w:abstractNumId w:val="15"/>
  </w:num>
  <w:num w:numId="57">
    <w:abstractNumId w:val="21"/>
  </w:num>
  <w:num w:numId="58">
    <w:abstractNumId w:val="91"/>
  </w:num>
  <w:num w:numId="59">
    <w:abstractNumId w:val="33"/>
  </w:num>
  <w:num w:numId="60">
    <w:abstractNumId w:val="77"/>
  </w:num>
  <w:num w:numId="61">
    <w:abstractNumId w:val="96"/>
  </w:num>
  <w:num w:numId="62">
    <w:abstractNumId w:val="18"/>
  </w:num>
  <w:num w:numId="63">
    <w:abstractNumId w:val="90"/>
  </w:num>
  <w:num w:numId="64">
    <w:abstractNumId w:val="79"/>
  </w:num>
  <w:num w:numId="65">
    <w:abstractNumId w:val="47"/>
  </w:num>
  <w:num w:numId="66">
    <w:abstractNumId w:val="68"/>
  </w:num>
  <w:num w:numId="67">
    <w:abstractNumId w:val="12"/>
  </w:num>
  <w:num w:numId="68">
    <w:abstractNumId w:val="82"/>
  </w:num>
  <w:num w:numId="69">
    <w:abstractNumId w:val="76"/>
  </w:num>
  <w:num w:numId="70">
    <w:abstractNumId w:val="50"/>
  </w:num>
  <w:num w:numId="71">
    <w:abstractNumId w:val="34"/>
  </w:num>
  <w:num w:numId="72">
    <w:abstractNumId w:val="101"/>
  </w:num>
  <w:num w:numId="73">
    <w:abstractNumId w:val="87"/>
  </w:num>
  <w:num w:numId="74">
    <w:abstractNumId w:val="100"/>
  </w:num>
  <w:num w:numId="75">
    <w:abstractNumId w:val="93"/>
  </w:num>
  <w:num w:numId="76">
    <w:abstractNumId w:val="46"/>
  </w:num>
  <w:num w:numId="77">
    <w:abstractNumId w:val="37"/>
  </w:num>
  <w:num w:numId="78">
    <w:abstractNumId w:val="72"/>
  </w:num>
  <w:num w:numId="79">
    <w:abstractNumId w:val="94"/>
  </w:num>
  <w:num w:numId="80">
    <w:abstractNumId w:val="48"/>
  </w:num>
  <w:num w:numId="81">
    <w:abstractNumId w:val="2"/>
  </w:num>
  <w:num w:numId="82">
    <w:abstractNumId w:val="64"/>
  </w:num>
  <w:num w:numId="83">
    <w:abstractNumId w:val="7"/>
  </w:num>
  <w:num w:numId="84">
    <w:abstractNumId w:val="83"/>
  </w:num>
  <w:num w:numId="85">
    <w:abstractNumId w:val="71"/>
  </w:num>
  <w:num w:numId="86">
    <w:abstractNumId w:val="99"/>
  </w:num>
  <w:num w:numId="87">
    <w:abstractNumId w:val="52"/>
  </w:num>
  <w:num w:numId="88">
    <w:abstractNumId w:val="53"/>
  </w:num>
  <w:num w:numId="89">
    <w:abstractNumId w:val="8"/>
  </w:num>
  <w:num w:numId="90">
    <w:abstractNumId w:val="98"/>
  </w:num>
  <w:num w:numId="91">
    <w:abstractNumId w:val="89"/>
  </w:num>
  <w:num w:numId="92">
    <w:abstractNumId w:val="56"/>
  </w:num>
  <w:num w:numId="93">
    <w:abstractNumId w:val="44"/>
  </w:num>
  <w:num w:numId="94">
    <w:abstractNumId w:val="41"/>
  </w:num>
  <w:num w:numId="95">
    <w:abstractNumId w:val="92"/>
  </w:num>
  <w:num w:numId="96">
    <w:abstractNumId w:val="17"/>
  </w:num>
  <w:num w:numId="97">
    <w:abstractNumId w:val="74"/>
  </w:num>
  <w:num w:numId="98">
    <w:abstractNumId w:val="26"/>
  </w:num>
  <w:num w:numId="99">
    <w:abstractNumId w:val="20"/>
  </w:num>
  <w:num w:numId="100">
    <w:abstractNumId w:val="78"/>
  </w:num>
  <w:num w:numId="101">
    <w:abstractNumId w:val="31"/>
  </w:num>
  <w:num w:numId="102">
    <w:abstractNumId w:val="88"/>
  </w:num>
  <w:num w:numId="103">
    <w:abstractNumId w:val="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D27"/>
    <w:rsid w:val="000022C5"/>
    <w:rsid w:val="00021C55"/>
    <w:rsid w:val="00054992"/>
    <w:rsid w:val="000A0F4B"/>
    <w:rsid w:val="000A5BE6"/>
    <w:rsid w:val="000C3EB0"/>
    <w:rsid w:val="001252E9"/>
    <w:rsid w:val="00154771"/>
    <w:rsid w:val="001719CA"/>
    <w:rsid w:val="001B0956"/>
    <w:rsid w:val="001B452D"/>
    <w:rsid w:val="001B513A"/>
    <w:rsid w:val="001B6F8E"/>
    <w:rsid w:val="001E1439"/>
    <w:rsid w:val="001E14F8"/>
    <w:rsid w:val="0021113F"/>
    <w:rsid w:val="002129B7"/>
    <w:rsid w:val="00227119"/>
    <w:rsid w:val="00261D27"/>
    <w:rsid w:val="00281FDE"/>
    <w:rsid w:val="002968C0"/>
    <w:rsid w:val="002B0419"/>
    <w:rsid w:val="002B5900"/>
    <w:rsid w:val="002C5214"/>
    <w:rsid w:val="002E4188"/>
    <w:rsid w:val="002F10CF"/>
    <w:rsid w:val="002F1FE5"/>
    <w:rsid w:val="003929DD"/>
    <w:rsid w:val="003A2004"/>
    <w:rsid w:val="003A52A2"/>
    <w:rsid w:val="00407014"/>
    <w:rsid w:val="00424675"/>
    <w:rsid w:val="00425989"/>
    <w:rsid w:val="004308B5"/>
    <w:rsid w:val="00472227"/>
    <w:rsid w:val="00494D8E"/>
    <w:rsid w:val="00496858"/>
    <w:rsid w:val="004A330D"/>
    <w:rsid w:val="004B557E"/>
    <w:rsid w:val="004B55CC"/>
    <w:rsid w:val="004F695E"/>
    <w:rsid w:val="00560CF8"/>
    <w:rsid w:val="0056538A"/>
    <w:rsid w:val="0057540D"/>
    <w:rsid w:val="005B0BFE"/>
    <w:rsid w:val="005F0A9A"/>
    <w:rsid w:val="006143CA"/>
    <w:rsid w:val="006146B6"/>
    <w:rsid w:val="00615DDC"/>
    <w:rsid w:val="00637A9E"/>
    <w:rsid w:val="00652DFE"/>
    <w:rsid w:val="00653FE9"/>
    <w:rsid w:val="006655A1"/>
    <w:rsid w:val="00670730"/>
    <w:rsid w:val="0067349A"/>
    <w:rsid w:val="0069350D"/>
    <w:rsid w:val="006E0D45"/>
    <w:rsid w:val="006F1907"/>
    <w:rsid w:val="0070175C"/>
    <w:rsid w:val="00710973"/>
    <w:rsid w:val="00713174"/>
    <w:rsid w:val="0075213C"/>
    <w:rsid w:val="007628A9"/>
    <w:rsid w:val="007C2135"/>
    <w:rsid w:val="007D1A39"/>
    <w:rsid w:val="00833E60"/>
    <w:rsid w:val="0089152F"/>
    <w:rsid w:val="00895D6B"/>
    <w:rsid w:val="008D6C30"/>
    <w:rsid w:val="008F4151"/>
    <w:rsid w:val="00907DD7"/>
    <w:rsid w:val="0092301B"/>
    <w:rsid w:val="009867E6"/>
    <w:rsid w:val="009A4AE3"/>
    <w:rsid w:val="009A7873"/>
    <w:rsid w:val="009B3D95"/>
    <w:rsid w:val="009E227D"/>
    <w:rsid w:val="009E3853"/>
    <w:rsid w:val="00A10060"/>
    <w:rsid w:val="00A41045"/>
    <w:rsid w:val="00A65FB5"/>
    <w:rsid w:val="00A67989"/>
    <w:rsid w:val="00A744B5"/>
    <w:rsid w:val="00A846DF"/>
    <w:rsid w:val="00AD2D31"/>
    <w:rsid w:val="00AE2864"/>
    <w:rsid w:val="00B12C4A"/>
    <w:rsid w:val="00B151F4"/>
    <w:rsid w:val="00B303EF"/>
    <w:rsid w:val="00B333BE"/>
    <w:rsid w:val="00B45760"/>
    <w:rsid w:val="00B5530C"/>
    <w:rsid w:val="00B9317E"/>
    <w:rsid w:val="00BB7972"/>
    <w:rsid w:val="00BC2F9A"/>
    <w:rsid w:val="00C4771A"/>
    <w:rsid w:val="00C673A2"/>
    <w:rsid w:val="00C74C50"/>
    <w:rsid w:val="00C917EE"/>
    <w:rsid w:val="00CC6DAE"/>
    <w:rsid w:val="00CE5F31"/>
    <w:rsid w:val="00D65F20"/>
    <w:rsid w:val="00D86231"/>
    <w:rsid w:val="00D950FB"/>
    <w:rsid w:val="00DD13F7"/>
    <w:rsid w:val="00E13B2F"/>
    <w:rsid w:val="00E72283"/>
    <w:rsid w:val="00E75EF6"/>
    <w:rsid w:val="00E8496B"/>
    <w:rsid w:val="00EA5A89"/>
    <w:rsid w:val="00F20E14"/>
    <w:rsid w:val="00F24F34"/>
    <w:rsid w:val="00F30CF0"/>
    <w:rsid w:val="00F468F1"/>
    <w:rsid w:val="00F47D06"/>
    <w:rsid w:val="00F55B03"/>
    <w:rsid w:val="00F67752"/>
    <w:rsid w:val="00F678E6"/>
    <w:rsid w:val="00F817BC"/>
    <w:rsid w:val="00FC224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1D2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61D27"/>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unhideWhenUsed/>
    <w:qFormat/>
    <w:rsid w:val="00261D27"/>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
    <w:semiHidden/>
    <w:unhideWhenUsed/>
    <w:qFormat/>
    <w:rsid w:val="00261D27"/>
    <w:pPr>
      <w:keepNext/>
      <w:keepLines/>
      <w:spacing w:before="200"/>
      <w:outlineLvl w:val="2"/>
    </w:pPr>
    <w:rPr>
      <w:rFonts w:ascii="Cambria" w:hAnsi="Cambria"/>
      <w:b/>
      <w:bCs/>
      <w:color w:val="4F81BD"/>
    </w:rPr>
  </w:style>
  <w:style w:type="paragraph" w:styleId="Nadpis4">
    <w:name w:val="heading 4"/>
    <w:basedOn w:val="Normlny"/>
    <w:next w:val="Normlny"/>
    <w:link w:val="Nadpis4Char"/>
    <w:uiPriority w:val="9"/>
    <w:semiHidden/>
    <w:unhideWhenUsed/>
    <w:qFormat/>
    <w:rsid w:val="00261D27"/>
    <w:pPr>
      <w:keepNext/>
      <w:keepLines/>
      <w:spacing w:before="200"/>
      <w:outlineLvl w:val="3"/>
    </w:pPr>
    <w:rPr>
      <w:rFonts w:ascii="Cambria" w:hAnsi="Cambria"/>
      <w:b/>
      <w:bCs/>
      <w:i/>
      <w:iCs/>
      <w:color w:val="4F81BD"/>
    </w:rPr>
  </w:style>
  <w:style w:type="paragraph" w:styleId="Nadpis5">
    <w:name w:val="heading 5"/>
    <w:basedOn w:val="Normlny"/>
    <w:next w:val="Normlny"/>
    <w:link w:val="Nadpis5Char"/>
    <w:uiPriority w:val="9"/>
    <w:unhideWhenUsed/>
    <w:qFormat/>
    <w:rsid w:val="00261D27"/>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1D27"/>
    <w:rPr>
      <w:rFonts w:ascii="Cambria" w:eastAsia="Times New Roman" w:hAnsi="Cambria" w:cs="Times New Roman"/>
      <w:b/>
      <w:bCs/>
      <w:kern w:val="32"/>
      <w:sz w:val="32"/>
      <w:szCs w:val="32"/>
      <w:lang w:eastAsia="sk-SK"/>
    </w:rPr>
  </w:style>
  <w:style w:type="character" w:customStyle="1" w:styleId="Nadpis2Char">
    <w:name w:val="Nadpis 2 Char"/>
    <w:basedOn w:val="Predvolenpsmoodseku"/>
    <w:link w:val="Nadpis2"/>
    <w:uiPriority w:val="9"/>
    <w:rsid w:val="00261D27"/>
    <w:rPr>
      <w:rFonts w:ascii="Cambria" w:eastAsia="Times New Roman" w:hAnsi="Cambria" w:cs="Times New Roman"/>
      <w:b/>
      <w:bCs/>
      <w:color w:val="4F81BD"/>
      <w:sz w:val="26"/>
      <w:szCs w:val="26"/>
      <w:lang w:eastAsia="sk-SK"/>
    </w:rPr>
  </w:style>
  <w:style w:type="character" w:customStyle="1" w:styleId="Nadpis3Char">
    <w:name w:val="Nadpis 3 Char"/>
    <w:basedOn w:val="Predvolenpsmoodseku"/>
    <w:link w:val="Nadpis3"/>
    <w:uiPriority w:val="9"/>
    <w:semiHidden/>
    <w:rsid w:val="00261D27"/>
    <w:rPr>
      <w:rFonts w:ascii="Cambria" w:eastAsia="Times New Roman" w:hAnsi="Cambria" w:cs="Times New Roman"/>
      <w:b/>
      <w:bCs/>
      <w:color w:val="4F81BD"/>
      <w:sz w:val="24"/>
      <w:szCs w:val="24"/>
      <w:lang w:eastAsia="sk-SK"/>
    </w:rPr>
  </w:style>
  <w:style w:type="character" w:customStyle="1" w:styleId="Nadpis4Char">
    <w:name w:val="Nadpis 4 Char"/>
    <w:basedOn w:val="Predvolenpsmoodseku"/>
    <w:link w:val="Nadpis4"/>
    <w:uiPriority w:val="9"/>
    <w:semiHidden/>
    <w:rsid w:val="00261D27"/>
    <w:rPr>
      <w:rFonts w:ascii="Cambria" w:eastAsia="Times New Roman" w:hAnsi="Cambria" w:cs="Times New Roman"/>
      <w:b/>
      <w:bCs/>
      <w:i/>
      <w:iCs/>
      <w:color w:val="4F81BD"/>
      <w:sz w:val="24"/>
      <w:szCs w:val="24"/>
      <w:lang w:eastAsia="sk-SK"/>
    </w:rPr>
  </w:style>
  <w:style w:type="character" w:customStyle="1" w:styleId="Nadpis5Char">
    <w:name w:val="Nadpis 5 Char"/>
    <w:basedOn w:val="Predvolenpsmoodseku"/>
    <w:link w:val="Nadpis5"/>
    <w:uiPriority w:val="9"/>
    <w:rsid w:val="00261D27"/>
    <w:rPr>
      <w:rFonts w:ascii="Cambria" w:eastAsia="Times New Roman" w:hAnsi="Cambria" w:cs="Times New Roman"/>
      <w:color w:val="243F60"/>
      <w:sz w:val="24"/>
      <w:szCs w:val="24"/>
      <w:lang w:eastAsia="sk-SK"/>
    </w:rPr>
  </w:style>
  <w:style w:type="paragraph" w:styleId="Odsekzoznamu">
    <w:name w:val="List Paragraph"/>
    <w:basedOn w:val="Normlny"/>
    <w:link w:val="OdsekzoznamuChar"/>
    <w:uiPriority w:val="34"/>
    <w:qFormat/>
    <w:rsid w:val="00261D27"/>
    <w:pPr>
      <w:ind w:left="720"/>
      <w:contextualSpacing/>
    </w:pPr>
  </w:style>
  <w:style w:type="paragraph" w:customStyle="1" w:styleId="MPCKO1">
    <w:name w:val="MP CKO 1"/>
    <w:basedOn w:val="Nadpis2"/>
    <w:next w:val="Normlny"/>
    <w:qFormat/>
    <w:rsid w:val="00261D27"/>
    <w:pPr>
      <w:pBdr>
        <w:bottom w:val="single" w:sz="8" w:space="4" w:color="4F81BD"/>
      </w:pBdr>
      <w:spacing w:after="300"/>
    </w:pPr>
    <w:rPr>
      <w:rFonts w:ascii="Times New Roman" w:hAnsi="Times New Roman"/>
      <w:color w:val="365F91"/>
      <w:spacing w:val="5"/>
      <w:kern w:val="28"/>
      <w:sz w:val="36"/>
    </w:rPr>
  </w:style>
  <w:style w:type="paragraph" w:customStyle="1" w:styleId="MPCKO2">
    <w:name w:val="MP CKO 2"/>
    <w:basedOn w:val="Nadpis3"/>
    <w:qFormat/>
    <w:rsid w:val="00261D27"/>
    <w:pPr>
      <w:jc w:val="both"/>
    </w:pPr>
    <w:rPr>
      <w:rFonts w:ascii="Times New Roman" w:hAnsi="Times New Roman"/>
      <w:color w:val="365F91"/>
      <w:sz w:val="26"/>
      <w:szCs w:val="22"/>
      <w:lang w:eastAsia="en-US"/>
    </w:rPr>
  </w:style>
  <w:style w:type="paragraph" w:customStyle="1" w:styleId="MPCKO3">
    <w:name w:val="MP CKO 3"/>
    <w:basedOn w:val="Nadpis4"/>
    <w:next w:val="Normlny"/>
    <w:qFormat/>
    <w:rsid w:val="00261D27"/>
    <w:pPr>
      <w:jc w:val="both"/>
    </w:pPr>
    <w:rPr>
      <w:rFonts w:ascii="Times New Roman" w:hAnsi="Times New Roman"/>
      <w:i w:val="0"/>
      <w:color w:val="365F91"/>
    </w:rPr>
  </w:style>
  <w:style w:type="paragraph" w:customStyle="1" w:styleId="MPCKO4">
    <w:name w:val="MP CKO 4"/>
    <w:basedOn w:val="Nadpis5"/>
    <w:next w:val="Normlny"/>
    <w:qFormat/>
    <w:rsid w:val="00261D27"/>
    <w:rPr>
      <w:rFonts w:ascii="Times New Roman" w:hAnsi="Times New Roman"/>
      <w:b/>
      <w:i/>
      <w:color w:val="365F91"/>
    </w:rPr>
  </w:style>
  <w:style w:type="paragraph" w:customStyle="1" w:styleId="SRKNorm">
    <w:name w:val="SRK Norm."/>
    <w:basedOn w:val="Normlny"/>
    <w:next w:val="Normlny"/>
    <w:qFormat/>
    <w:rsid w:val="00261D27"/>
    <w:pPr>
      <w:numPr>
        <w:numId w:val="1"/>
      </w:numPr>
      <w:spacing w:before="200" w:after="200"/>
      <w:contextualSpacing/>
      <w:jc w:val="both"/>
    </w:pPr>
  </w:style>
  <w:style w:type="paragraph" w:customStyle="1" w:styleId="Default">
    <w:name w:val="Default"/>
    <w:rsid w:val="00261D2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lavika">
    <w:name w:val="header"/>
    <w:basedOn w:val="Normlny"/>
    <w:link w:val="HlavikaChar"/>
    <w:uiPriority w:val="99"/>
    <w:unhideWhenUsed/>
    <w:rsid w:val="00261D27"/>
    <w:pPr>
      <w:tabs>
        <w:tab w:val="center" w:pos="4536"/>
        <w:tab w:val="right" w:pos="9072"/>
      </w:tabs>
    </w:pPr>
  </w:style>
  <w:style w:type="character" w:customStyle="1" w:styleId="HlavikaChar">
    <w:name w:val="Hlavička Char"/>
    <w:basedOn w:val="Predvolenpsmoodseku"/>
    <w:link w:val="Hlavika"/>
    <w:uiPriority w:val="99"/>
    <w:rsid w:val="00261D27"/>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61D27"/>
    <w:pPr>
      <w:tabs>
        <w:tab w:val="center" w:pos="4536"/>
        <w:tab w:val="right" w:pos="9072"/>
      </w:tabs>
    </w:pPr>
  </w:style>
  <w:style w:type="character" w:customStyle="1" w:styleId="PtaChar">
    <w:name w:val="Päta Char"/>
    <w:basedOn w:val="Predvolenpsmoodseku"/>
    <w:link w:val="Pta"/>
    <w:uiPriority w:val="99"/>
    <w:rsid w:val="00261D27"/>
    <w:rPr>
      <w:rFonts w:ascii="Times New Roman" w:eastAsia="Times New Roman" w:hAnsi="Times New Roman" w:cs="Times New Roman"/>
      <w:sz w:val="24"/>
      <w:szCs w:val="24"/>
      <w:lang w:eastAsia="sk-SK"/>
    </w:rPr>
  </w:style>
  <w:style w:type="character" w:customStyle="1" w:styleId="apple-converted-space">
    <w:name w:val="apple-converted-space"/>
    <w:rsid w:val="00261D27"/>
  </w:style>
  <w:style w:type="paragraph" w:customStyle="1" w:styleId="CharChar">
    <w:name w:val="Char Char"/>
    <w:basedOn w:val="Normlny"/>
    <w:rsid w:val="00261D27"/>
    <w:pPr>
      <w:spacing w:after="160" w:line="240" w:lineRule="exact"/>
    </w:pPr>
    <w:rPr>
      <w:rFonts w:ascii="Tahoma" w:hAnsi="Tahoma" w:cs="Tahoma"/>
      <w:sz w:val="20"/>
      <w:szCs w:val="20"/>
      <w:lang w:val="en-US" w:eastAsia="en-US"/>
    </w:rPr>
  </w:style>
  <w:style w:type="paragraph" w:styleId="Zkladntext2">
    <w:name w:val="Body Text 2"/>
    <w:basedOn w:val="Normlny"/>
    <w:link w:val="Zkladntext2Char"/>
    <w:rsid w:val="00261D27"/>
    <w:pPr>
      <w:spacing w:after="120" w:line="480" w:lineRule="auto"/>
    </w:pPr>
    <w:rPr>
      <w:lang w:eastAsia="cs-CZ"/>
    </w:rPr>
  </w:style>
  <w:style w:type="character" w:customStyle="1" w:styleId="Zkladntext2Char">
    <w:name w:val="Základný text 2 Char"/>
    <w:basedOn w:val="Predvolenpsmoodseku"/>
    <w:link w:val="Zkladntext2"/>
    <w:rsid w:val="00261D27"/>
    <w:rPr>
      <w:rFonts w:ascii="Times New Roman" w:eastAsia="Times New Roman" w:hAnsi="Times New Roman" w:cs="Times New Roman"/>
      <w:sz w:val="24"/>
      <w:szCs w:val="24"/>
      <w:lang w:eastAsia="cs-CZ"/>
    </w:rPr>
  </w:style>
  <w:style w:type="character" w:styleId="Zstupntext">
    <w:name w:val="Placeholder Text"/>
    <w:uiPriority w:val="99"/>
    <w:semiHidden/>
    <w:rsid w:val="00261D27"/>
    <w:rPr>
      <w:color w:val="808080"/>
    </w:rPr>
  </w:style>
  <w:style w:type="paragraph" w:customStyle="1" w:styleId="Odsekzoznamu1">
    <w:name w:val="Odsek zoznamu1"/>
    <w:basedOn w:val="Normlny"/>
    <w:rsid w:val="00261D27"/>
    <w:pPr>
      <w:ind w:left="720"/>
      <w:contextualSpacing/>
    </w:pPr>
    <w:rPr>
      <w:rFonts w:eastAsia="Calibri"/>
    </w:rPr>
  </w:style>
  <w:style w:type="paragraph" w:styleId="Textvysvetlivky">
    <w:name w:val="endnote text"/>
    <w:basedOn w:val="Normlny"/>
    <w:link w:val="TextvysvetlivkyChar"/>
    <w:uiPriority w:val="99"/>
    <w:semiHidden/>
    <w:unhideWhenUsed/>
    <w:rsid w:val="00261D27"/>
    <w:rPr>
      <w:sz w:val="20"/>
      <w:szCs w:val="20"/>
    </w:rPr>
  </w:style>
  <w:style w:type="character" w:customStyle="1" w:styleId="TextvysvetlivkyChar">
    <w:name w:val="Text vysvetlivky Char"/>
    <w:basedOn w:val="Predvolenpsmoodseku"/>
    <w:link w:val="Textvysvetlivky"/>
    <w:uiPriority w:val="99"/>
    <w:semiHidden/>
    <w:rsid w:val="00261D27"/>
    <w:rPr>
      <w:rFonts w:ascii="Times New Roman" w:eastAsia="Times New Roman" w:hAnsi="Times New Roman" w:cs="Times New Roman"/>
      <w:sz w:val="20"/>
      <w:szCs w:val="20"/>
      <w:lang w:eastAsia="sk-SK"/>
    </w:rPr>
  </w:style>
  <w:style w:type="character" w:styleId="Odkaznavysvetlivku">
    <w:name w:val="endnote reference"/>
    <w:uiPriority w:val="99"/>
    <w:semiHidden/>
    <w:unhideWhenUsed/>
    <w:rsid w:val="00261D27"/>
    <w:rPr>
      <w:vertAlign w:val="superscript"/>
    </w:rPr>
  </w:style>
  <w:style w:type="paragraph" w:styleId="Textpoznmkypodiarou">
    <w:name w:val="footnote text"/>
    <w:aliases w:val="Text poznámky pod čiarou 007,Schriftart: 8 pt,Text pozn. pod čarou Char1,Text pozn. pod čarou Char2 Char,Text pozn. pod čarou Char Char1 Char,Text pozn. pod čarou Char1 Char Char,Schriftart: 8 pt Char1"/>
    <w:basedOn w:val="Normlny"/>
    <w:link w:val="TextpoznmkypodiarouChar"/>
    <w:uiPriority w:val="99"/>
    <w:unhideWhenUsed/>
    <w:rsid w:val="00261D27"/>
    <w:rPr>
      <w:sz w:val="20"/>
      <w:szCs w:val="20"/>
    </w:rPr>
  </w:style>
  <w:style w:type="character" w:customStyle="1" w:styleId="TextpoznmkypodiarouChar">
    <w:name w:val="Text poznámky pod čiarou Char"/>
    <w:aliases w:val="Text poznámky pod čiarou 007 Char1,Schriftart: 8 pt Char2,Text pozn. pod čarou Char1 Char1,Text pozn. pod čarou Char2 Char Char1,Text pozn. pod čarou Char Char1 Char Char1,Text pozn. pod čarou Char1 Char Char Char"/>
    <w:basedOn w:val="Predvolenpsmoodseku"/>
    <w:link w:val="Textpoznmkypodiarou"/>
    <w:uiPriority w:val="99"/>
    <w:rsid w:val="00261D27"/>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uiPriority w:val="99"/>
    <w:unhideWhenUsed/>
    <w:rsid w:val="00261D27"/>
    <w:rPr>
      <w:vertAlign w:val="superscript"/>
    </w:rPr>
  </w:style>
  <w:style w:type="character" w:customStyle="1" w:styleId="dictionary">
    <w:name w:val="dictionary"/>
    <w:rsid w:val="00261D27"/>
  </w:style>
  <w:style w:type="paragraph" w:styleId="Normlnywebov">
    <w:name w:val="Normal (Web)"/>
    <w:basedOn w:val="Normlny"/>
    <w:uiPriority w:val="99"/>
    <w:semiHidden/>
    <w:unhideWhenUsed/>
    <w:rsid w:val="00261D27"/>
    <w:pPr>
      <w:spacing w:before="100" w:beforeAutospacing="1" w:after="100" w:afterAutospacing="1"/>
    </w:pPr>
  </w:style>
  <w:style w:type="character" w:styleId="Hypertextovprepojenie">
    <w:name w:val="Hyperlink"/>
    <w:uiPriority w:val="99"/>
    <w:unhideWhenUsed/>
    <w:rsid w:val="00261D27"/>
    <w:rPr>
      <w:color w:val="0000FF"/>
      <w:u w:val="single"/>
    </w:rPr>
  </w:style>
  <w:style w:type="table" w:styleId="Mriekatabuky">
    <w:name w:val="Table Grid"/>
    <w:basedOn w:val="Normlnatabuka"/>
    <w:uiPriority w:val="59"/>
    <w:rsid w:val="00261D27"/>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2">
    <w:name w:val="Text pozn. pod čarou Char2"/>
    <w:aliases w:val="Text poznámky pod čiarou 007 Char,Text pozn. pod čarou Char Char,Schriftart: 8 pt Char,Text pozn. pod čarou Char1 Char,Text pozn. pod čarou Char2 Char Char,Text pozn. pod čarou Char Char1 Char Char,Schriftart: 8 pt Char1 Char"/>
    <w:uiPriority w:val="99"/>
    <w:locked/>
    <w:rsid w:val="00261D27"/>
    <w:rPr>
      <w:rFonts w:cs="Times New Roman"/>
      <w:lang w:val="x-none" w:eastAsia="en-US"/>
    </w:rPr>
  </w:style>
  <w:style w:type="character" w:customStyle="1" w:styleId="OdsekzoznamuChar">
    <w:name w:val="Odsek zoznamu Char"/>
    <w:link w:val="Odsekzoznamu"/>
    <w:uiPriority w:val="34"/>
    <w:locked/>
    <w:rsid w:val="00261D27"/>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261D27"/>
    <w:rPr>
      <w:rFonts w:ascii="Tahoma" w:hAnsi="Tahoma" w:cs="Tahoma"/>
      <w:sz w:val="16"/>
      <w:szCs w:val="16"/>
    </w:rPr>
  </w:style>
  <w:style w:type="character" w:customStyle="1" w:styleId="TextbublinyChar">
    <w:name w:val="Text bubliny Char"/>
    <w:basedOn w:val="Predvolenpsmoodseku"/>
    <w:link w:val="Textbubliny"/>
    <w:uiPriority w:val="99"/>
    <w:semiHidden/>
    <w:rsid w:val="00261D27"/>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2F10CF"/>
    <w:rPr>
      <w:sz w:val="16"/>
      <w:szCs w:val="16"/>
    </w:rPr>
  </w:style>
  <w:style w:type="paragraph" w:styleId="Textkomentra">
    <w:name w:val="annotation text"/>
    <w:basedOn w:val="Normlny"/>
    <w:link w:val="TextkomentraChar"/>
    <w:uiPriority w:val="99"/>
    <w:semiHidden/>
    <w:unhideWhenUsed/>
    <w:rsid w:val="002F10CF"/>
    <w:rPr>
      <w:sz w:val="20"/>
      <w:szCs w:val="20"/>
    </w:rPr>
  </w:style>
  <w:style w:type="character" w:customStyle="1" w:styleId="TextkomentraChar">
    <w:name w:val="Text komentára Char"/>
    <w:basedOn w:val="Predvolenpsmoodseku"/>
    <w:link w:val="Textkomentra"/>
    <w:uiPriority w:val="99"/>
    <w:semiHidden/>
    <w:rsid w:val="002F10CF"/>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2F10CF"/>
    <w:rPr>
      <w:b/>
      <w:bCs/>
    </w:rPr>
  </w:style>
  <w:style w:type="character" w:customStyle="1" w:styleId="PredmetkomentraChar">
    <w:name w:val="Predmet komentára Char"/>
    <w:basedOn w:val="TextkomentraChar"/>
    <w:link w:val="Predmetkomentra"/>
    <w:uiPriority w:val="99"/>
    <w:semiHidden/>
    <w:rsid w:val="002F10CF"/>
    <w:rPr>
      <w:rFonts w:ascii="Times New Roman" w:eastAsia="Times New Roman" w:hAnsi="Times New Roman" w:cs="Times New Roman"/>
      <w:b/>
      <w:bCs/>
      <w:sz w:val="20"/>
      <w:szCs w:val="20"/>
      <w:lang w:eastAsia="sk-SK"/>
    </w:rPr>
  </w:style>
  <w:style w:type="paragraph" w:styleId="Hlavikaobsahu">
    <w:name w:val="TOC Heading"/>
    <w:basedOn w:val="Nadpis1"/>
    <w:next w:val="Normlny"/>
    <w:uiPriority w:val="39"/>
    <w:unhideWhenUsed/>
    <w:qFormat/>
    <w:rsid w:val="001B6F8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Obsah2">
    <w:name w:val="toc 2"/>
    <w:basedOn w:val="Normlny"/>
    <w:next w:val="Normlny"/>
    <w:autoRedefine/>
    <w:uiPriority w:val="39"/>
    <w:unhideWhenUsed/>
    <w:rsid w:val="001B6F8E"/>
    <w:pPr>
      <w:spacing w:after="100"/>
      <w:ind w:left="240"/>
    </w:pPr>
  </w:style>
  <w:style w:type="paragraph" w:styleId="Obsah3">
    <w:name w:val="toc 3"/>
    <w:basedOn w:val="Normlny"/>
    <w:next w:val="Normlny"/>
    <w:autoRedefine/>
    <w:uiPriority w:val="39"/>
    <w:unhideWhenUsed/>
    <w:rsid w:val="001B6F8E"/>
    <w:pPr>
      <w:spacing w:after="100"/>
      <w:ind w:left="480"/>
    </w:pPr>
  </w:style>
  <w:style w:type="paragraph" w:styleId="Obsah4">
    <w:name w:val="toc 4"/>
    <w:basedOn w:val="Normlny"/>
    <w:next w:val="Normlny"/>
    <w:autoRedefine/>
    <w:uiPriority w:val="39"/>
    <w:unhideWhenUsed/>
    <w:rsid w:val="001B6F8E"/>
    <w:pPr>
      <w:spacing w:after="100"/>
      <w:ind w:left="720"/>
    </w:pPr>
  </w:style>
  <w:style w:type="paragraph" w:styleId="Obsah5">
    <w:name w:val="toc 5"/>
    <w:basedOn w:val="Normlny"/>
    <w:next w:val="Normlny"/>
    <w:autoRedefine/>
    <w:uiPriority w:val="39"/>
    <w:unhideWhenUsed/>
    <w:rsid w:val="001B6F8E"/>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7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9"/>
        <w:category>
          <w:name w:val="Všeobecné"/>
          <w:gallery w:val="placeholder"/>
        </w:category>
        <w:types>
          <w:type w:val="bbPlcHdr"/>
        </w:types>
        <w:behaviors>
          <w:behavior w:val="content"/>
        </w:behaviors>
        <w:guid w:val="{8D5CAC36-AA80-4042-AEA7-5B60174D227C}"/>
      </w:docPartPr>
      <w:docPartBody>
        <w:p w:rsidR="005F6028" w:rsidRDefault="005F6028">
          <w:r w:rsidRPr="00333C6C">
            <w:rPr>
              <w:rStyle w:val="Zstupntext"/>
            </w:rPr>
            <w:t>Vyberte položku.</w:t>
          </w:r>
        </w:p>
      </w:docPartBody>
    </w:docPart>
    <w:docPart>
      <w:docPartPr>
        <w:name w:val="2CE9E2B8D25245269684C854AEDF6FA4"/>
        <w:category>
          <w:name w:val="Všeobecné"/>
          <w:gallery w:val="placeholder"/>
        </w:category>
        <w:types>
          <w:type w:val="bbPlcHdr"/>
        </w:types>
        <w:behaviors>
          <w:behavior w:val="content"/>
        </w:behaviors>
        <w:guid w:val="{63973E55-AE9B-41DD-97B7-38EFA136F9E5}"/>
      </w:docPartPr>
      <w:docPartBody>
        <w:p w:rsidR="007722C7" w:rsidRDefault="004F391F" w:rsidP="004F391F">
          <w:pPr>
            <w:pStyle w:val="2CE9E2B8D25245269684C854AEDF6FA4"/>
          </w:pPr>
          <w:r w:rsidRPr="00F64F3B">
            <w:rPr>
              <w:rStyle w:val="Zstupntext"/>
              <w:rFonts w:eastAsiaTheme="minorHAnsi"/>
            </w:rPr>
            <w:t>Vyberte položku.</w:t>
          </w:r>
        </w:p>
      </w:docPartBody>
    </w:docPart>
    <w:docPart>
      <w:docPartPr>
        <w:name w:val="6273994ADBE24095ACF72C223F6683AE"/>
        <w:category>
          <w:name w:val="Všeobecné"/>
          <w:gallery w:val="placeholder"/>
        </w:category>
        <w:types>
          <w:type w:val="bbPlcHdr"/>
        </w:types>
        <w:behaviors>
          <w:behavior w:val="content"/>
        </w:behaviors>
        <w:guid w:val="{43B08712-BF41-4D07-AEB2-14D7F1055161}"/>
      </w:docPartPr>
      <w:docPartBody>
        <w:p w:rsidR="007722C7" w:rsidRDefault="004F391F" w:rsidP="004F391F">
          <w:pPr>
            <w:pStyle w:val="6273994ADBE24095ACF72C223F6683AE"/>
          </w:pPr>
          <w:r w:rsidRPr="00F64F3B">
            <w:rPr>
              <w:rStyle w:val="Zstupntext"/>
            </w:rPr>
            <w:t>Kliknutím zadáte dátum.</w:t>
          </w:r>
        </w:p>
      </w:docPartBody>
    </w:docPart>
    <w:docPart>
      <w:docPartPr>
        <w:name w:val="FA07650927FB4A348325D40DD13F1BAE"/>
        <w:category>
          <w:name w:val="Všeobecné"/>
          <w:gallery w:val="placeholder"/>
        </w:category>
        <w:types>
          <w:type w:val="bbPlcHdr"/>
        </w:types>
        <w:behaviors>
          <w:behavior w:val="content"/>
        </w:behaviors>
        <w:guid w:val="{90CEA26E-2826-4090-8CB1-24041F111FE3}"/>
      </w:docPartPr>
      <w:docPartBody>
        <w:p w:rsidR="007722C7" w:rsidRDefault="004F391F" w:rsidP="004F391F">
          <w:pPr>
            <w:pStyle w:val="FA07650927FB4A348325D40DD13F1BAE"/>
          </w:pPr>
          <w:r w:rsidRPr="00F64F3B">
            <w:rPr>
              <w:rStyle w:val="Zstupntext"/>
            </w:rPr>
            <w:t>Kliknutím zadáte dátum.</w:t>
          </w:r>
        </w:p>
      </w:docPartBody>
    </w:docPart>
    <w:docPart>
      <w:docPartPr>
        <w:name w:val="2A603AD56DE7492E8E71878FEC9B637D"/>
        <w:category>
          <w:name w:val="Všeobecné"/>
          <w:gallery w:val="placeholder"/>
        </w:category>
        <w:types>
          <w:type w:val="bbPlcHdr"/>
        </w:types>
        <w:behaviors>
          <w:behavior w:val="content"/>
        </w:behaviors>
        <w:guid w:val="{D374D496-67BE-48A5-81C3-7EF12EE4B233}"/>
      </w:docPartPr>
      <w:docPartBody>
        <w:p w:rsidR="001B256C" w:rsidRDefault="004733C1" w:rsidP="004733C1">
          <w:pPr>
            <w:pStyle w:val="2A603AD56DE7492E8E71878FEC9B637D"/>
          </w:pPr>
          <w:r w:rsidRPr="00F64F3B">
            <w:rPr>
              <w:rStyle w:val="Zstupntext"/>
              <w:rFonts w:eastAsiaTheme="minorHAnsi"/>
            </w:rPr>
            <w:t>Vyberte položku.</w:t>
          </w:r>
        </w:p>
      </w:docPartBody>
    </w:docPart>
    <w:docPart>
      <w:docPartPr>
        <w:name w:val="563A88BD6E34431D8566A7285002846A"/>
        <w:category>
          <w:name w:val="Všeobecné"/>
          <w:gallery w:val="placeholder"/>
        </w:category>
        <w:types>
          <w:type w:val="bbPlcHdr"/>
        </w:types>
        <w:behaviors>
          <w:behavior w:val="content"/>
        </w:behaviors>
        <w:guid w:val="{A37B4E12-80FD-4803-807B-215EEF9F6D9D}"/>
      </w:docPartPr>
      <w:docPartBody>
        <w:p w:rsidR="001B256C" w:rsidRDefault="004733C1" w:rsidP="004733C1">
          <w:pPr>
            <w:pStyle w:val="563A88BD6E34431D8566A7285002846A"/>
          </w:pPr>
          <w:r w:rsidRPr="00F64F3B">
            <w:rPr>
              <w:rStyle w:val="Zstupntext"/>
              <w:rFonts w:eastAsiaTheme="minorHAnsi"/>
            </w:rPr>
            <w:t>Vyberte položku.</w:t>
          </w:r>
        </w:p>
      </w:docPartBody>
    </w:docPart>
    <w:docPart>
      <w:docPartPr>
        <w:name w:val="1AB2266F4DA3451996AB45FE8DC8B06F"/>
        <w:category>
          <w:name w:val="Všeobecné"/>
          <w:gallery w:val="placeholder"/>
        </w:category>
        <w:types>
          <w:type w:val="bbPlcHdr"/>
        </w:types>
        <w:behaviors>
          <w:behavior w:val="content"/>
        </w:behaviors>
        <w:guid w:val="{A4C05CFB-4E71-44BA-A656-12E5946B699A}"/>
      </w:docPartPr>
      <w:docPartBody>
        <w:p w:rsidR="00000000" w:rsidRDefault="004F391F">
          <w:pPr>
            <w:pStyle w:val="1AB2266F4DA3451996AB45FE8DC8B06F"/>
          </w:pPr>
          <w:r w:rsidRPr="00F64F3B">
            <w:rPr>
              <w:rStyle w:val="Zstupntext"/>
            </w:rPr>
            <w:t>Kliknutím zadáte dátum.</w:t>
          </w:r>
        </w:p>
      </w:docPartBody>
    </w:docPart>
    <w:docPart>
      <w:docPartPr>
        <w:name w:val="A8A660BE99DB4774AF515E9C87B2D94A"/>
        <w:category>
          <w:name w:val="Všeobecné"/>
          <w:gallery w:val="placeholder"/>
        </w:category>
        <w:types>
          <w:type w:val="bbPlcHdr"/>
        </w:types>
        <w:behaviors>
          <w:behavior w:val="content"/>
        </w:behaviors>
        <w:guid w:val="{D0F3B8B3-2CE6-480F-AA4A-93C4699453F3}"/>
      </w:docPartPr>
      <w:docPartBody>
        <w:p w:rsidR="00000000" w:rsidRDefault="004F391F">
          <w:pPr>
            <w:pStyle w:val="A8A660BE99DB4774AF515E9C87B2D94A"/>
          </w:pPr>
          <w:r w:rsidRPr="00F64F3B">
            <w:rPr>
              <w:rStyle w:val="Zstupntext"/>
            </w:rPr>
            <w:t>Kliknutím zadáte dátum.</w:t>
          </w:r>
        </w:p>
      </w:docPartBody>
    </w:docPart>
    <w:docPart>
      <w:docPartPr>
        <w:name w:val="DC9A4DD9A85740F497AEA00510E07EFD"/>
        <w:category>
          <w:name w:val="Všeobecné"/>
          <w:gallery w:val="placeholder"/>
        </w:category>
        <w:types>
          <w:type w:val="bbPlcHdr"/>
        </w:types>
        <w:behaviors>
          <w:behavior w:val="content"/>
        </w:behaviors>
        <w:guid w:val="{D192C7D2-0D5C-49B2-BF61-B1337C122CC4}"/>
      </w:docPartPr>
      <w:docPartBody>
        <w:p w:rsidR="00000000" w:rsidRDefault="004733C1">
          <w:pPr>
            <w:pStyle w:val="DC9A4DD9A85740F497AEA00510E07EFD"/>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28"/>
    <w:rsid w:val="001250C5"/>
    <w:rsid w:val="001521B6"/>
    <w:rsid w:val="001B256C"/>
    <w:rsid w:val="001E02CD"/>
    <w:rsid w:val="0031034D"/>
    <w:rsid w:val="00333376"/>
    <w:rsid w:val="00431B82"/>
    <w:rsid w:val="004733C1"/>
    <w:rsid w:val="004F391F"/>
    <w:rsid w:val="00533395"/>
    <w:rsid w:val="005F6028"/>
    <w:rsid w:val="00635016"/>
    <w:rsid w:val="007722C7"/>
    <w:rsid w:val="009071CF"/>
    <w:rsid w:val="009A4858"/>
    <w:rsid w:val="00A40050"/>
    <w:rsid w:val="00A52A7A"/>
    <w:rsid w:val="00A91D25"/>
    <w:rsid w:val="00CC4EF3"/>
    <w:rsid w:val="00D54BB9"/>
    <w:rsid w:val="00E21FBE"/>
    <w:rsid w:val="00E54180"/>
    <w:rsid w:val="00EE345C"/>
    <w:rsid w:val="00F21DB9"/>
    <w:rsid w:val="00F61636"/>
    <w:rsid w:val="00F64134"/>
    <w:rsid w:val="00F678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4733C1"/>
    <w:rPr>
      <w:color w:val="808080"/>
    </w:rPr>
  </w:style>
  <w:style w:type="paragraph" w:customStyle="1" w:styleId="2CE9E2B8D25245269684C854AEDF6FA4">
    <w:name w:val="2CE9E2B8D25245269684C854AEDF6FA4"/>
    <w:rsid w:val="004F391F"/>
  </w:style>
  <w:style w:type="paragraph" w:customStyle="1" w:styleId="6273994ADBE24095ACF72C223F6683AE">
    <w:name w:val="6273994ADBE24095ACF72C223F6683AE"/>
    <w:rsid w:val="004F391F"/>
  </w:style>
  <w:style w:type="paragraph" w:customStyle="1" w:styleId="FA07650927FB4A348325D40DD13F1BAE">
    <w:name w:val="FA07650927FB4A348325D40DD13F1BAE"/>
    <w:rsid w:val="004F391F"/>
  </w:style>
  <w:style w:type="paragraph" w:customStyle="1" w:styleId="BBD75269673C4AEABD2DCDA1C56E7AC7">
    <w:name w:val="BBD75269673C4AEABD2DCDA1C56E7AC7"/>
    <w:rsid w:val="004733C1"/>
  </w:style>
  <w:style w:type="paragraph" w:customStyle="1" w:styleId="2A603AD56DE7492E8E71878FEC9B637D">
    <w:name w:val="2A603AD56DE7492E8E71878FEC9B637D"/>
    <w:rsid w:val="004733C1"/>
  </w:style>
  <w:style w:type="paragraph" w:customStyle="1" w:styleId="C38B2F766BA7487AAADED9078B419775">
    <w:name w:val="C38B2F766BA7487AAADED9078B419775"/>
    <w:rsid w:val="004733C1"/>
  </w:style>
  <w:style w:type="paragraph" w:customStyle="1" w:styleId="563A88BD6E34431D8566A7285002846A">
    <w:name w:val="563A88BD6E34431D8566A7285002846A"/>
    <w:rsid w:val="004733C1"/>
  </w:style>
  <w:style w:type="paragraph" w:customStyle="1" w:styleId="1AB2266F4DA3451996AB45FE8DC8B06F">
    <w:name w:val="1AB2266F4DA3451996AB45FE8DC8B06F"/>
    <w:pPr>
      <w:spacing w:after="160" w:line="259" w:lineRule="auto"/>
    </w:pPr>
  </w:style>
  <w:style w:type="paragraph" w:customStyle="1" w:styleId="A8A660BE99DB4774AF515E9C87B2D94A">
    <w:name w:val="A8A660BE99DB4774AF515E9C87B2D94A"/>
    <w:pPr>
      <w:spacing w:after="160" w:line="259" w:lineRule="auto"/>
    </w:pPr>
  </w:style>
  <w:style w:type="paragraph" w:customStyle="1" w:styleId="DC9A4DD9A85740F497AEA00510E07EFD">
    <w:name w:val="DC9A4DD9A85740F497AEA00510E07EF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E6058-2722-42F8-B1C3-05AB17C10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11280</Words>
  <Characters>64298</Characters>
  <Application>Microsoft Office Word</Application>
  <DocSecurity>0</DocSecurity>
  <Lines>535</Lines>
  <Paragraphs>150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2018-05-09T13:53:00Z</dcterms:created>
  <dcterms:modified xsi:type="dcterms:W3CDTF">2018-05-09T15:04:00Z</dcterms:modified>
</cp:coreProperties>
</file>